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page" w:tblpY="731"/>
        <w:tblOverlap w:val="never"/>
        <w:tblW w:w="0" w:type="auto"/>
        <w:tblLook w:val="04A0" w:firstRow="1" w:lastRow="0" w:firstColumn="1" w:lastColumn="0" w:noHBand="0" w:noVBand="1"/>
      </w:tblPr>
      <w:tblGrid>
        <w:gridCol w:w="3794"/>
        <w:gridCol w:w="6345"/>
      </w:tblGrid>
      <w:tr w:rsidR="00D02C1C" w14:paraId="638F48B6" w14:textId="77777777" w:rsidTr="005F3F4D">
        <w:tc>
          <w:tcPr>
            <w:tcW w:w="3794" w:type="dxa"/>
          </w:tcPr>
          <w:p w14:paraId="40106666" w14:textId="77777777" w:rsidR="00D02C1C" w:rsidRDefault="00D02C1C" w:rsidP="005F3F4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345" w:type="dxa"/>
            <w:hideMark/>
          </w:tcPr>
          <w:p w14:paraId="50351FBC" w14:textId="77777777" w:rsidR="00D02C1C" w:rsidRPr="003E07CD" w:rsidRDefault="00D02C1C" w:rsidP="005F3F4D">
            <w:pPr>
              <w:pStyle w:val="3"/>
              <w:jc w:val="right"/>
              <w:rPr>
                <w:szCs w:val="24"/>
                <w:lang w:val="ru-RU"/>
              </w:rPr>
            </w:pPr>
            <w:r w:rsidRPr="00BF4609">
              <w:rPr>
                <w:szCs w:val="24"/>
              </w:rPr>
              <w:t xml:space="preserve">Додаток </w:t>
            </w:r>
            <w:r w:rsidRPr="003E07CD">
              <w:rPr>
                <w:szCs w:val="24"/>
                <w:lang w:val="ru-RU"/>
              </w:rPr>
              <w:t>1</w:t>
            </w:r>
          </w:p>
          <w:p w14:paraId="210F507B" w14:textId="1FD6D449" w:rsidR="00D02C1C" w:rsidRDefault="00D02C1C" w:rsidP="005F3F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реєстраційного посвідчення</w:t>
            </w:r>
            <w:r w:rsidR="00980B27">
              <w:rPr>
                <w:sz w:val="24"/>
                <w:szCs w:val="24"/>
              </w:rPr>
              <w:t xml:space="preserve"> </w:t>
            </w:r>
            <w:r w:rsidR="00980B27" w:rsidRPr="00980B27">
              <w:rPr>
                <w:sz w:val="24"/>
                <w:szCs w:val="24"/>
              </w:rPr>
              <w:t>АА-06000-03-15</w:t>
            </w:r>
            <w:r>
              <w:rPr>
                <w:sz w:val="24"/>
                <w:szCs w:val="24"/>
              </w:rPr>
              <w:t xml:space="preserve"> </w:t>
            </w:r>
            <w:r w:rsidRPr="003E07CD">
              <w:rPr>
                <w:sz w:val="24"/>
                <w:szCs w:val="24"/>
                <w:lang w:val="ru-RU"/>
              </w:rPr>
              <w:br/>
            </w:r>
          </w:p>
        </w:tc>
      </w:tr>
    </w:tbl>
    <w:p w14:paraId="0AE559A5" w14:textId="77777777" w:rsidR="00D02C1C" w:rsidRPr="003E07CD" w:rsidRDefault="00D02C1C" w:rsidP="00D02C1C">
      <w:pPr>
        <w:rPr>
          <w:lang w:val="ru-RU"/>
        </w:rPr>
      </w:pPr>
    </w:p>
    <w:p w14:paraId="1BACB528" w14:textId="77777777" w:rsidR="00D02C1C" w:rsidRDefault="00D02C1C" w:rsidP="00D02C1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Коротка характеристика препарату</w:t>
      </w:r>
    </w:p>
    <w:p w14:paraId="4BAE8B6F" w14:textId="77777777" w:rsidR="00D02C1C" w:rsidRDefault="00D02C1C" w:rsidP="00D02C1C">
      <w:pPr>
        <w:rPr>
          <w:lang w:val="ru-RU"/>
        </w:rPr>
      </w:pPr>
    </w:p>
    <w:p w14:paraId="0227FB3E" w14:textId="77777777" w:rsidR="00D02C1C" w:rsidRDefault="00D02C1C" w:rsidP="00D02C1C">
      <w:pPr>
        <w:tabs>
          <w:tab w:val="left" w:pos="567"/>
          <w:tab w:val="left" w:pos="2148"/>
        </w:tabs>
        <w:ind w:right="454"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 Назва</w:t>
      </w:r>
    </w:p>
    <w:p w14:paraId="52DE2BCD" w14:textId="77777777" w:rsidR="00D02C1C" w:rsidRDefault="00D02C1C" w:rsidP="00D02C1C">
      <w:pPr>
        <w:tabs>
          <w:tab w:val="left" w:pos="567"/>
          <w:tab w:val="left" w:pos="2148"/>
        </w:tabs>
        <w:ind w:right="454" w:firstLine="567"/>
        <w:jc w:val="both"/>
        <w:rPr>
          <w:sz w:val="24"/>
          <w:szCs w:val="24"/>
        </w:rPr>
      </w:pPr>
      <w:r>
        <w:rPr>
          <w:sz w:val="24"/>
          <w:szCs w:val="24"/>
        </w:rPr>
        <w:t>ЕФФІПРО 50 мг спот он для котів</w:t>
      </w:r>
    </w:p>
    <w:p w14:paraId="30432CBF" w14:textId="77777777" w:rsidR="00D02C1C" w:rsidRDefault="00D02C1C" w:rsidP="00D02C1C">
      <w:pPr>
        <w:tabs>
          <w:tab w:val="left" w:pos="567"/>
        </w:tabs>
        <w:ind w:right="454" w:firstLine="567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2. Склад</w:t>
      </w:r>
    </w:p>
    <w:p w14:paraId="1C185AA1" w14:textId="77777777" w:rsidR="00D02C1C" w:rsidRDefault="00D02C1C" w:rsidP="00D02C1C">
      <w:pPr>
        <w:tabs>
          <w:tab w:val="left" w:pos="567"/>
        </w:tabs>
        <w:ind w:right="-36" w:firstLine="567"/>
        <w:jc w:val="both"/>
        <w:rPr>
          <w:rStyle w:val="cse602b7f21"/>
        </w:rPr>
      </w:pPr>
      <w:r>
        <w:rPr>
          <w:rStyle w:val="cs5efed22f1"/>
        </w:rPr>
        <w:t>Одна піпетка (0,5 мл) містить діючу речовину:</w:t>
      </w:r>
    </w:p>
    <w:p w14:paraId="6D5991A7" w14:textId="77777777" w:rsidR="00D02C1C" w:rsidRDefault="00D02C1C" w:rsidP="00D02C1C">
      <w:pPr>
        <w:pStyle w:val="cse602b7f2"/>
        <w:ind w:left="0" w:right="-36" w:firstLine="567"/>
      </w:pPr>
      <w:r>
        <w:rPr>
          <w:rStyle w:val="cs5efed22f1"/>
        </w:rPr>
        <w:t>фіпроніл - 50,0 мг.</w:t>
      </w:r>
    </w:p>
    <w:p w14:paraId="2035923B" w14:textId="4C09C9E1" w:rsidR="00D02C1C" w:rsidRDefault="00D02C1C" w:rsidP="00D02C1C">
      <w:pPr>
        <w:pStyle w:val="cse602b7f2"/>
        <w:ind w:left="0" w:right="-36" w:firstLine="567"/>
      </w:pPr>
      <w:r>
        <w:rPr>
          <w:rStyle w:val="cs5efed22f1"/>
        </w:rPr>
        <w:t>Допоміжні речовини: бутилгідрокси</w:t>
      </w:r>
      <w:r w:rsidR="00A667C2">
        <w:rPr>
          <w:rStyle w:val="cs5efed22f1"/>
        </w:rPr>
        <w:t>а</w:t>
      </w:r>
      <w:r>
        <w:rPr>
          <w:rStyle w:val="cs5efed22f1"/>
        </w:rPr>
        <w:t>нізол (Е 320), бути</w:t>
      </w:r>
      <w:r w:rsidRPr="00A667C2">
        <w:rPr>
          <w:rStyle w:val="cs5efed22f1"/>
          <w:color w:val="auto"/>
        </w:rPr>
        <w:t>л</w:t>
      </w:r>
      <w:r w:rsidR="0031323C" w:rsidRPr="00A667C2">
        <w:rPr>
          <w:rStyle w:val="cs5efed22f1"/>
          <w:color w:val="auto"/>
        </w:rPr>
        <w:t>гідрокси</w:t>
      </w:r>
      <w:r>
        <w:rPr>
          <w:rStyle w:val="cs5efed22f1"/>
        </w:rPr>
        <w:t>толуол (Е 321), бензиловий спирт, моноетиловий ефір діетиленгліколю.</w:t>
      </w:r>
    </w:p>
    <w:p w14:paraId="42379DE7" w14:textId="77777777" w:rsidR="00D02C1C" w:rsidRDefault="00D02C1C" w:rsidP="00D02C1C">
      <w:pPr>
        <w:tabs>
          <w:tab w:val="left" w:pos="567"/>
        </w:tabs>
        <w:spacing w:before="40"/>
        <w:ind w:right="454" w:firstLine="567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3. Фармацевтична форма</w:t>
      </w:r>
    </w:p>
    <w:p w14:paraId="34411FB2" w14:textId="77777777" w:rsidR="00DC71B2" w:rsidRDefault="00DC71B2" w:rsidP="00D02C1C">
      <w:pPr>
        <w:tabs>
          <w:tab w:val="left" w:pos="567"/>
        </w:tabs>
        <w:spacing w:before="40"/>
        <w:ind w:right="454" w:firstLine="567"/>
        <w:jc w:val="both"/>
        <w:rPr>
          <w:snapToGrid w:val="0"/>
          <w:sz w:val="24"/>
          <w:szCs w:val="24"/>
        </w:rPr>
      </w:pPr>
      <w:r w:rsidRPr="00A667C2">
        <w:rPr>
          <w:snapToGrid w:val="0"/>
          <w:sz w:val="24"/>
          <w:szCs w:val="24"/>
        </w:rPr>
        <w:t>Розчин для зовнішнього застосування, точкового нанесення</w:t>
      </w:r>
    </w:p>
    <w:p w14:paraId="4169C47C" w14:textId="77777777" w:rsidR="00D02C1C" w:rsidRDefault="00D02C1C" w:rsidP="00D02C1C">
      <w:pPr>
        <w:tabs>
          <w:tab w:val="left" w:pos="567"/>
        </w:tabs>
        <w:spacing w:before="40"/>
        <w:ind w:right="454" w:firstLine="567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4. Фармакологічні властивості</w:t>
      </w:r>
    </w:p>
    <w:p w14:paraId="11A39434" w14:textId="77777777" w:rsidR="00D02C1C" w:rsidRDefault="00D02C1C" w:rsidP="00D02C1C">
      <w:pPr>
        <w:tabs>
          <w:tab w:val="left" w:pos="567"/>
        </w:tabs>
        <w:ind w:right="414" w:firstLine="560"/>
        <w:jc w:val="both"/>
        <w:rPr>
          <w:rStyle w:val="cs242d954b1"/>
        </w:rPr>
      </w:pPr>
      <w:r>
        <w:rPr>
          <w:rStyle w:val="cs8f3868831"/>
          <w:snapToGrid w:val="0"/>
        </w:rPr>
        <w:t>ATCvet QP53, ектопаразитициди, інсектициди і репеленти (ATCvet QP53АХ15 – фіпроніл)</w:t>
      </w:r>
    </w:p>
    <w:p w14:paraId="4B79497C" w14:textId="77777777" w:rsidR="00D02C1C" w:rsidRDefault="00D02C1C" w:rsidP="00D02C1C">
      <w:pPr>
        <w:pStyle w:val="cs242d954b"/>
        <w:ind w:right="-80"/>
      </w:pPr>
      <w:r>
        <w:rPr>
          <w:rStyle w:val="cs5efed22f2"/>
          <w:snapToGrid w:val="0"/>
        </w:rPr>
        <w:t>Фармакологічні властивості препарату зумовлені властивостями діючої речовини фіпронілу. Фіпроніл належить до групи фенілпіразолу, виявляє виражену контактну інсекто-акарицидну дію. Механізм дії фіпронілу полягає у сповільненні ГАМК комплексу, порушенні пре- і пост-синаптичного проходження іонів хлору через мембрани клітин. Результатом є ураження нервової системи і загибель  ектопаразитів.</w:t>
      </w:r>
    </w:p>
    <w:p w14:paraId="0704F58A" w14:textId="77777777" w:rsidR="00D02C1C" w:rsidRDefault="00D02C1C" w:rsidP="00D02C1C">
      <w:pPr>
        <w:pStyle w:val="cs3266721a"/>
        <w:ind w:right="-40"/>
        <w:rPr>
          <w:snapToGrid w:val="0"/>
        </w:rPr>
      </w:pPr>
      <w:r>
        <w:rPr>
          <w:rStyle w:val="cs5efed22f2"/>
          <w:snapToGrid w:val="0"/>
        </w:rPr>
        <w:t>Фіпроніл ефективний проти бліх (</w:t>
      </w:r>
      <w:r>
        <w:rPr>
          <w:rStyle w:val="csa62dfd6a1"/>
          <w:snapToGrid w:val="0"/>
        </w:rPr>
        <w:t>Ctenocephalides</w:t>
      </w:r>
      <w:r>
        <w:rPr>
          <w:rStyle w:val="cs5efed22f2"/>
          <w:snapToGrid w:val="0"/>
        </w:rPr>
        <w:t xml:space="preserve"> spp) та кліщів (</w:t>
      </w:r>
      <w:r>
        <w:rPr>
          <w:rStyle w:val="csa62dfd6a1"/>
          <w:snapToGrid w:val="0"/>
        </w:rPr>
        <w:t>Rhipicephalus spp., Dermaceptor spp., Ixodes spp</w:t>
      </w:r>
      <w:r>
        <w:rPr>
          <w:rStyle w:val="cs5efed22f2"/>
          <w:snapToGrid w:val="0"/>
        </w:rPr>
        <w:t xml:space="preserve">.) у котів. </w:t>
      </w:r>
    </w:p>
    <w:p w14:paraId="644C5A4A" w14:textId="3F04D6FA" w:rsidR="00D02C1C" w:rsidRDefault="00D02C1C" w:rsidP="00D02C1C">
      <w:pPr>
        <w:pStyle w:val="cs3266721a"/>
        <w:ind w:right="-40"/>
        <w:rPr>
          <w:snapToGrid w:val="0"/>
        </w:rPr>
      </w:pPr>
      <w:r>
        <w:rPr>
          <w:rStyle w:val="cs5efed22f2"/>
          <w:snapToGrid w:val="0"/>
        </w:rPr>
        <w:t xml:space="preserve">Препарат впродовж доби рівномірно поширюється </w:t>
      </w:r>
      <w:r w:rsidR="00A667C2" w:rsidRPr="00A667C2">
        <w:rPr>
          <w:rStyle w:val="cs5efed22f2"/>
          <w:snapToGrid w:val="0"/>
          <w:color w:val="auto"/>
        </w:rPr>
        <w:t>по всій поверхні шкіри,</w:t>
      </w:r>
      <w:r w:rsidR="00A667C2" w:rsidRPr="0011248E">
        <w:rPr>
          <w:rStyle w:val="cs5efed22f2"/>
          <w:snapToGrid w:val="0"/>
          <w:color w:val="auto"/>
        </w:rPr>
        <w:t xml:space="preserve"> </w:t>
      </w:r>
      <w:r>
        <w:rPr>
          <w:rStyle w:val="cs5efed22f2"/>
          <w:snapToGrid w:val="0"/>
        </w:rPr>
        <w:t xml:space="preserve"> акумулюючись у сальних залозах та епідермісі, і виявляє тривалу захисну дію щодо ектопаразитів. Після нанесення препарату блохи гинуть впродовж 24 годин, кліщі - впродовж 48 годин. Тривалість захисту тварин від бліх складає 5 тижнів, від кліщів – до </w:t>
      </w:r>
      <w:r w:rsidRPr="006A1560">
        <w:rPr>
          <w:rStyle w:val="cs5efed22f2"/>
          <w:snapToGrid w:val="0"/>
          <w:lang w:val="ru-RU"/>
        </w:rPr>
        <w:t>2</w:t>
      </w:r>
      <w:r>
        <w:rPr>
          <w:rStyle w:val="cs5efed22f2"/>
          <w:snapToGrid w:val="0"/>
        </w:rPr>
        <w:t xml:space="preserve"> тижнів.</w:t>
      </w:r>
    </w:p>
    <w:p w14:paraId="6030BAB2" w14:textId="77777777" w:rsidR="00D02C1C" w:rsidRDefault="00D02C1C" w:rsidP="00D02C1C">
      <w:pPr>
        <w:pStyle w:val="cs3266721a"/>
        <w:rPr>
          <w:snapToGrid w:val="0"/>
        </w:rPr>
      </w:pPr>
      <w:r>
        <w:rPr>
          <w:rStyle w:val="cs5efed22f2"/>
          <w:snapToGrid w:val="0"/>
        </w:rPr>
        <w:t>Фіпроніл за ступенем дії на організм ссавців належить до помірно безпечних речовин і у рекомендованих дозах не має місцево-подразнюючої, резорбтивно-токсичної, мутагенної, тератогенної і сенсибілізуючої дії.</w:t>
      </w:r>
    </w:p>
    <w:p w14:paraId="48773B7F" w14:textId="77777777" w:rsidR="00D02C1C" w:rsidRDefault="00D02C1C" w:rsidP="00D02C1C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5. Клінічні особливості</w:t>
      </w:r>
    </w:p>
    <w:p w14:paraId="21324224" w14:textId="77777777" w:rsidR="00D02C1C" w:rsidRDefault="00D02C1C" w:rsidP="00D02C1C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5.1 Вид тварин</w:t>
      </w:r>
    </w:p>
    <w:p w14:paraId="2020321A" w14:textId="77777777" w:rsidR="00D02C1C" w:rsidRDefault="00D02C1C" w:rsidP="00D02C1C">
      <w:pPr>
        <w:widowControl w:val="0"/>
        <w:ind w:right="454"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Коти.</w:t>
      </w:r>
    </w:p>
    <w:p w14:paraId="0E2ECCD1" w14:textId="77777777" w:rsidR="00D02C1C" w:rsidRDefault="00D02C1C" w:rsidP="00D02C1C">
      <w:pPr>
        <w:pStyle w:val="31"/>
        <w:ind w:right="454"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5.2 Показання до застосування</w:t>
      </w:r>
    </w:p>
    <w:p w14:paraId="34741856" w14:textId="77777777" w:rsidR="00D02C1C" w:rsidRPr="006A1560" w:rsidRDefault="00D02C1C" w:rsidP="00D02C1C">
      <w:pPr>
        <w:pStyle w:val="31"/>
        <w:ind w:right="454" w:firstLine="567"/>
        <w:rPr>
          <w:rStyle w:val="csfb95821c1"/>
          <w:b/>
          <w:snapToGrid/>
        </w:rPr>
      </w:pPr>
      <w:r>
        <w:rPr>
          <w:b/>
          <w:sz w:val="24"/>
          <w:szCs w:val="24"/>
        </w:rPr>
        <w:t>Л</w:t>
      </w:r>
      <w:r>
        <w:rPr>
          <w:rStyle w:val="cs5efed22f3"/>
        </w:rPr>
        <w:t>ікування котів при ураженнях ектопаразитами:</w:t>
      </w:r>
    </w:p>
    <w:p w14:paraId="64D66DBC" w14:textId="77777777" w:rsidR="00D02C1C" w:rsidRDefault="00D02C1C" w:rsidP="00D02C1C">
      <w:pPr>
        <w:numPr>
          <w:ilvl w:val="0"/>
          <w:numId w:val="1"/>
        </w:numPr>
        <w:ind w:left="0" w:right="-36" w:firstLine="560"/>
        <w:jc w:val="both"/>
        <w:rPr>
          <w:rFonts w:ascii="Arial" w:eastAsia="Calibri" w:hAnsi="Arial" w:cs="Arial"/>
          <w:color w:val="000000"/>
          <w:lang w:eastAsia="uk-UA"/>
        </w:rPr>
      </w:pPr>
      <w:r>
        <w:rPr>
          <w:rStyle w:val="cs5efed22f3"/>
          <w:rFonts w:eastAsia="Calibri"/>
          <w:lang w:eastAsia="uk-UA"/>
        </w:rPr>
        <w:t>блохами  (</w:t>
      </w:r>
      <w:r>
        <w:rPr>
          <w:rStyle w:val="csa62dfd6a2"/>
          <w:rFonts w:eastAsia="Calibri"/>
          <w:lang w:eastAsia="uk-UA"/>
        </w:rPr>
        <w:t>Ctenocephalides felis);</w:t>
      </w:r>
    </w:p>
    <w:p w14:paraId="113CC4FA" w14:textId="77777777" w:rsidR="00D02C1C" w:rsidRDefault="00D02C1C" w:rsidP="00D02C1C">
      <w:pPr>
        <w:numPr>
          <w:ilvl w:val="0"/>
          <w:numId w:val="1"/>
        </w:numPr>
        <w:ind w:left="0" w:right="-36" w:firstLine="560"/>
        <w:jc w:val="both"/>
        <w:rPr>
          <w:rFonts w:ascii="Arial" w:eastAsia="Calibri" w:hAnsi="Arial" w:cs="Arial"/>
          <w:color w:val="000000"/>
          <w:sz w:val="24"/>
          <w:szCs w:val="24"/>
          <w:lang w:eastAsia="uk-UA"/>
        </w:rPr>
      </w:pPr>
      <w:r>
        <w:rPr>
          <w:rStyle w:val="cs5efed22f3"/>
          <w:rFonts w:eastAsia="Calibri"/>
          <w:lang w:eastAsia="uk-UA"/>
        </w:rPr>
        <w:t xml:space="preserve">кліщами </w:t>
      </w:r>
      <w:r>
        <w:rPr>
          <w:rStyle w:val="csa62dfd6a2"/>
          <w:rFonts w:eastAsia="Calibri"/>
          <w:lang w:eastAsia="uk-UA"/>
        </w:rPr>
        <w:t>(Rhipicephalus sanguineus, Dermaceptor reticulatus, Ixodes ricinus).</w:t>
      </w:r>
    </w:p>
    <w:p w14:paraId="635D7213" w14:textId="77777777" w:rsidR="00D02C1C" w:rsidRDefault="00D02C1C" w:rsidP="00D02C1C">
      <w:pPr>
        <w:pStyle w:val="cs12a5cebc"/>
        <w:ind w:left="0" w:right="-36" w:firstLine="560"/>
      </w:pPr>
      <w:r>
        <w:rPr>
          <w:rStyle w:val="cs5efed22f3"/>
        </w:rPr>
        <w:t xml:space="preserve">Препарат забезпечує стійкий інсектицидний ефект (проти бліх) до 5 тижнів та акарицидний ефект (проти кліщів) до 2 тижнів. У випадку ураження тварини декількома видами кліщів у перші 48 годин після обробки препаратом усі кліщі не гинуть, проте впродовж тижня спостерігають повну відсутність кліщів. </w:t>
      </w:r>
    </w:p>
    <w:p w14:paraId="12EE3924" w14:textId="77777777" w:rsidR="00D02C1C" w:rsidRDefault="00D02C1C" w:rsidP="00D02C1C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5.3 Протипоказання</w:t>
      </w:r>
    </w:p>
    <w:p w14:paraId="5812E5AE" w14:textId="77777777" w:rsidR="00D02C1C" w:rsidRDefault="00D02C1C" w:rsidP="00D02C1C">
      <w:pPr>
        <w:widowControl w:val="0"/>
        <w:ind w:right="914" w:firstLine="560"/>
        <w:jc w:val="both"/>
        <w:rPr>
          <w:rStyle w:val="csfb95821c2"/>
        </w:rPr>
      </w:pPr>
      <w:r>
        <w:rPr>
          <w:rStyle w:val="cs5efed22f4"/>
          <w:snapToGrid w:val="0"/>
        </w:rPr>
        <w:t>Не застосовувати кошенятам віком до 2-х місяців та/або масою тіла до 1 кг!</w:t>
      </w:r>
    </w:p>
    <w:p w14:paraId="6802289D" w14:textId="77777777" w:rsidR="00D02C1C" w:rsidRDefault="00D02C1C" w:rsidP="00D02C1C">
      <w:pPr>
        <w:pStyle w:val="csfb95821c"/>
        <w:ind w:right="920"/>
      </w:pPr>
      <w:r>
        <w:rPr>
          <w:rStyle w:val="cs5efed22f4"/>
          <w:snapToGrid w:val="0"/>
        </w:rPr>
        <w:t>Не застосовувати хворим (системні захворювання, гарячка ...), виснаженим та ослабленим тваринам!</w:t>
      </w:r>
    </w:p>
    <w:p w14:paraId="35DCF829" w14:textId="77777777" w:rsidR="00D02C1C" w:rsidRDefault="00D02C1C" w:rsidP="00D02C1C">
      <w:pPr>
        <w:pStyle w:val="cs3266721a"/>
        <w:ind w:right="460"/>
        <w:rPr>
          <w:snapToGrid w:val="0"/>
        </w:rPr>
      </w:pPr>
      <w:r>
        <w:rPr>
          <w:rStyle w:val="cs5efed22f4"/>
          <w:snapToGrid w:val="0"/>
        </w:rPr>
        <w:t>Не застосовувати препарат для лікування інших видів тварин, особливо кролів через ризик виникнення небажаних реакцій, які можуть призве</w:t>
      </w:r>
      <w:r>
        <w:rPr>
          <w:rStyle w:val="cs5efed22f4"/>
          <w:snapToGrid w:val="0"/>
          <w:lang w:val="en-US"/>
        </w:rPr>
        <w:t>c</w:t>
      </w:r>
      <w:r>
        <w:rPr>
          <w:rStyle w:val="cs5efed22f4"/>
          <w:snapToGrid w:val="0"/>
        </w:rPr>
        <w:t>ти до загибелі тварин!</w:t>
      </w:r>
    </w:p>
    <w:p w14:paraId="792910A9" w14:textId="77777777" w:rsidR="00D02C1C" w:rsidRDefault="00D02C1C" w:rsidP="00D02C1C">
      <w:pPr>
        <w:pStyle w:val="cs3266721a"/>
        <w:rPr>
          <w:snapToGrid w:val="0"/>
        </w:rPr>
      </w:pPr>
      <w:r>
        <w:rPr>
          <w:rStyle w:val="cs5efed22f4"/>
          <w:snapToGrid w:val="0"/>
        </w:rPr>
        <w:t>Не застосовувати тваринам з підвищеною чутливістю до діючої речовини (фіпроніл) або інших складників препарату!</w:t>
      </w:r>
    </w:p>
    <w:p w14:paraId="37712672" w14:textId="77777777" w:rsidR="00D02C1C" w:rsidRDefault="00D02C1C" w:rsidP="00D02C1C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 w:rsidRPr="003E07CD">
        <w:rPr>
          <w:b/>
          <w:snapToGrid w:val="0"/>
          <w:sz w:val="24"/>
          <w:szCs w:val="24"/>
        </w:rPr>
        <w:t>5.</w:t>
      </w:r>
      <w:r>
        <w:rPr>
          <w:b/>
          <w:snapToGrid w:val="0"/>
          <w:sz w:val="24"/>
          <w:szCs w:val="24"/>
        </w:rPr>
        <w:t>4</w:t>
      </w:r>
      <w:r w:rsidRPr="003E07CD">
        <w:rPr>
          <w:b/>
          <w:snapToGrid w:val="0"/>
          <w:sz w:val="24"/>
          <w:szCs w:val="24"/>
        </w:rPr>
        <w:t xml:space="preserve"> Побічна дія</w:t>
      </w:r>
    </w:p>
    <w:p w14:paraId="0ADCB16B" w14:textId="70F8BFAA" w:rsidR="00D02C1C" w:rsidRDefault="00D02C1C" w:rsidP="00D02C1C">
      <w:pPr>
        <w:widowControl w:val="0"/>
        <w:ind w:right="454" w:firstLine="567"/>
        <w:jc w:val="both"/>
        <w:rPr>
          <w:snapToGrid w:val="0"/>
          <w:sz w:val="24"/>
          <w:szCs w:val="24"/>
        </w:rPr>
      </w:pPr>
      <w:r>
        <w:rPr>
          <w:rStyle w:val="cs5efed22f5"/>
          <w:snapToGrid w:val="0"/>
        </w:rPr>
        <w:t xml:space="preserve">При підвищеній індивідуальній чутливості тварини до фіпронілу та при злизуванні твариною препарату з оброблених ділянок можливі ускладнення: надмірне сльозовиділення, </w:t>
      </w:r>
      <w:r>
        <w:rPr>
          <w:rStyle w:val="cs5efed22f5"/>
          <w:snapToGrid w:val="0"/>
        </w:rPr>
        <w:lastRenderedPageBreak/>
        <w:t>слинотеча, тремор м'язів,</w:t>
      </w:r>
      <w:r w:rsidR="00A667C2">
        <w:rPr>
          <w:rStyle w:val="cs5efed22f5"/>
          <w:snapToGrid w:val="0"/>
        </w:rPr>
        <w:t xml:space="preserve"> </w:t>
      </w:r>
      <w:r w:rsidR="00A667C2" w:rsidRPr="00A667C2">
        <w:rPr>
          <w:rStyle w:val="cs5efed22f5"/>
          <w:snapToGrid w:val="0"/>
        </w:rPr>
        <w:t>блювання</w:t>
      </w:r>
      <w:r>
        <w:rPr>
          <w:rStyle w:val="cs5efed22f5"/>
          <w:snapToGrid w:val="0"/>
        </w:rPr>
        <w:t>, ознаки подразнення шкіри. При їх виникненні препарат слід змити водою з милом.</w:t>
      </w:r>
    </w:p>
    <w:p w14:paraId="4F8F0CB8" w14:textId="77777777" w:rsidR="00D02C1C" w:rsidRDefault="00D02C1C" w:rsidP="00D02C1C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5.5 Особливі застереження при використанні</w:t>
      </w:r>
    </w:p>
    <w:p w14:paraId="3DE7C72F" w14:textId="07B79804" w:rsidR="00D02C1C" w:rsidRDefault="00D02C1C" w:rsidP="00D02C1C">
      <w:pPr>
        <w:widowControl w:val="0"/>
        <w:ind w:right="454" w:firstLine="567"/>
        <w:jc w:val="both"/>
        <w:rPr>
          <w:snapToGrid w:val="0"/>
          <w:sz w:val="24"/>
          <w:szCs w:val="24"/>
        </w:rPr>
      </w:pPr>
      <w:r>
        <w:rPr>
          <w:rStyle w:val="cs5efed22f6"/>
          <w:snapToGrid w:val="0"/>
        </w:rPr>
        <w:t xml:space="preserve">Лікування рекомендують проводити комплексно </w:t>
      </w:r>
      <w:r w:rsidR="00A667C2" w:rsidRPr="00A667C2">
        <w:rPr>
          <w:rStyle w:val="cs5efed22f6"/>
          <w:snapToGrid w:val="0"/>
        </w:rPr>
        <w:t>із застосуванням засобів етіотропної, патогенетичної та симптоматичної терапії.</w:t>
      </w:r>
    </w:p>
    <w:p w14:paraId="7FD135D4" w14:textId="77777777" w:rsidR="00D02C1C" w:rsidRDefault="00D02C1C" w:rsidP="00D02C1C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5.6 Використання під час вагітності, лактації, несучості</w:t>
      </w:r>
    </w:p>
    <w:p w14:paraId="180B0B77" w14:textId="77777777" w:rsidR="00D02C1C" w:rsidRDefault="00D02C1C" w:rsidP="00D02C1C">
      <w:pPr>
        <w:widowControl w:val="0"/>
        <w:ind w:right="414" w:firstLine="560"/>
        <w:jc w:val="both"/>
        <w:rPr>
          <w:rStyle w:val="cs242d954b4"/>
        </w:rPr>
      </w:pPr>
      <w:r>
        <w:rPr>
          <w:rStyle w:val="cs5efed22f7"/>
          <w:snapToGrid w:val="0"/>
        </w:rPr>
        <w:t xml:space="preserve">Застосування фіпронілу не викликає у тварин ніяких тератогенних і ембріотоксичних </w:t>
      </w:r>
      <w:bookmarkStart w:id="0" w:name="_GoBack"/>
      <w:bookmarkEnd w:id="0"/>
      <w:r>
        <w:rPr>
          <w:rStyle w:val="cs5efed22f7"/>
          <w:snapToGrid w:val="0"/>
        </w:rPr>
        <w:t>наслідків.</w:t>
      </w:r>
    </w:p>
    <w:p w14:paraId="7AC39B09" w14:textId="77777777" w:rsidR="00D02C1C" w:rsidRDefault="00D02C1C" w:rsidP="00D02C1C">
      <w:pPr>
        <w:pStyle w:val="cs242d954b"/>
      </w:pPr>
      <w:r>
        <w:rPr>
          <w:rStyle w:val="cs5efed22f7"/>
          <w:snapToGrid w:val="0"/>
        </w:rPr>
        <w:t xml:space="preserve">Вплив  препарату під час вагітності і лактації у самок котів не вивчений достатньо. Тому застосовують препарат тваринам під час вагітності і лактації із урахуванням ефективності/ризику та під контролем лікаря ветеринарної медицини. </w:t>
      </w:r>
    </w:p>
    <w:p w14:paraId="3D1F9B0F" w14:textId="77777777" w:rsidR="00D02C1C" w:rsidRDefault="00D02C1C" w:rsidP="00D02C1C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5.7 Взаємодія з іншими засобами та інші форми взаємодії</w:t>
      </w:r>
    </w:p>
    <w:p w14:paraId="008C72C8" w14:textId="77777777" w:rsidR="00D02C1C" w:rsidRDefault="00D02C1C" w:rsidP="00D02C1C">
      <w:pPr>
        <w:widowControl w:val="0"/>
        <w:ind w:right="454" w:firstLine="567"/>
        <w:jc w:val="both"/>
        <w:rPr>
          <w:snapToGrid w:val="0"/>
          <w:sz w:val="24"/>
          <w:szCs w:val="24"/>
        </w:rPr>
      </w:pPr>
      <w:r>
        <w:rPr>
          <w:rStyle w:val="cs5efed22f8"/>
          <w:snapToGrid w:val="0"/>
        </w:rPr>
        <w:t>Не встановлена.</w:t>
      </w:r>
    </w:p>
    <w:p w14:paraId="271C1E73" w14:textId="77777777" w:rsidR="00D02C1C" w:rsidRDefault="00D02C1C" w:rsidP="00D02C1C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5.8 Дози і способи введення тваринам різного віку</w:t>
      </w:r>
    </w:p>
    <w:p w14:paraId="7CC8F9AB" w14:textId="77777777" w:rsidR="00B900A9" w:rsidRDefault="00B900A9" w:rsidP="00B900A9">
      <w:pPr>
        <w:tabs>
          <w:tab w:val="left" w:pos="6932"/>
        </w:tabs>
        <w:ind w:firstLine="567"/>
        <w:jc w:val="both"/>
        <w:rPr>
          <w:rStyle w:val="csf8cba3a11"/>
        </w:rPr>
      </w:pPr>
      <w:r>
        <w:rPr>
          <w:rStyle w:val="cs5efed22f4"/>
        </w:rPr>
        <w:t>Зовнішньо. Одну піпетка 0,5 мл застосовують на одну тварину.</w:t>
      </w:r>
    </w:p>
    <w:p w14:paraId="451EFCEF" w14:textId="77777777" w:rsidR="00B900A9" w:rsidRPr="006B172F" w:rsidRDefault="00B900A9" w:rsidP="00B900A9">
      <w:pPr>
        <w:pStyle w:val="csf8cba3a1"/>
        <w:ind w:firstLine="567"/>
        <w:rPr>
          <w:color w:val="000000"/>
          <w:u w:val="single"/>
        </w:rPr>
      </w:pPr>
      <w:r>
        <w:rPr>
          <w:rStyle w:val="cse4ec0d561"/>
        </w:rPr>
        <w:t>Спосіб застосування.</w:t>
      </w:r>
    </w:p>
    <w:p w14:paraId="50DA3CF5" w14:textId="77777777" w:rsidR="00B900A9" w:rsidRDefault="00B900A9" w:rsidP="00B900A9">
      <w:pPr>
        <w:pStyle w:val="csf8cba3a1"/>
        <w:ind w:firstLine="567"/>
      </w:pPr>
      <w:r>
        <w:rPr>
          <w:rStyle w:val="cse4ec0d561"/>
        </w:rPr>
        <w:t>Термоформовані піпетки.</w:t>
      </w:r>
    </w:p>
    <w:p w14:paraId="5F615E91" w14:textId="5598F9E1" w:rsidR="00B900A9" w:rsidRDefault="00B900A9" w:rsidP="00B900A9">
      <w:pPr>
        <w:pStyle w:val="cs7fb5c607"/>
        <w:ind w:firstLine="567"/>
      </w:pPr>
      <w:r>
        <w:rPr>
          <w:rStyle w:val="cs5efed22f4"/>
        </w:rPr>
        <w:t xml:space="preserve">Піпетку тримають у вертикальному положенні. Натискають на вузьку частину піпетки таким чином, щоб увесь вміст піпетки перемістився в основну частину. Відламують верхню частину піпетки по зазначеній лінії. Розгортають </w:t>
      </w:r>
      <w:r w:rsidR="00A667C2" w:rsidRPr="00A667C2">
        <w:rPr>
          <w:rStyle w:val="cs5efed22f4"/>
        </w:rPr>
        <w:t>волосяний покрив, волосся</w:t>
      </w:r>
      <w:r>
        <w:rPr>
          <w:rStyle w:val="cs5efed22f4"/>
        </w:rPr>
        <w:t xml:space="preserve"> тварини так, щоб було видно шкіру. Розміщують кінчик піпетки безпосередньо на шкіру і, легко стискаючи піпетку декілька разів, витискають вміст піпетки на шкіру. Препарат наносять в одну або дві різні точки вздовж хребта, бажано в області голови  та між лопатками.</w:t>
      </w:r>
    </w:p>
    <w:p w14:paraId="3575B92B" w14:textId="77777777" w:rsidR="00B900A9" w:rsidRDefault="00B900A9" w:rsidP="00B900A9">
      <w:pPr>
        <w:pStyle w:val="cs95e872d0"/>
        <w:rPr>
          <w:noProof/>
          <w:u w:val="single"/>
          <w:lang w:val="en-US" w:eastAsia="ru-RU"/>
        </w:rPr>
      </w:pPr>
      <w:r>
        <w:rPr>
          <w:rStyle w:val="cs5efed22f4"/>
        </w:rPr>
        <w:t> </w:t>
      </w:r>
      <w:r>
        <w:rPr>
          <w:noProof/>
          <w:u w:val="single"/>
          <w:lang w:val="ru-RU" w:eastAsia="ru-RU"/>
        </w:rPr>
        <w:drawing>
          <wp:inline distT="0" distB="0" distL="0" distR="0" wp14:anchorId="4D1C4F07" wp14:editId="52109E8D">
            <wp:extent cx="4714875" cy="981075"/>
            <wp:effectExtent l="19050" t="0" r="9525" b="0"/>
            <wp:docPr id="4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4D6DF5" w14:textId="77777777" w:rsidR="00B900A9" w:rsidRDefault="00B900A9" w:rsidP="00B900A9">
      <w:pPr>
        <w:pStyle w:val="cs95e872d0"/>
        <w:rPr>
          <w:lang w:val="en-US"/>
        </w:rPr>
      </w:pPr>
    </w:p>
    <w:p w14:paraId="3580007C" w14:textId="77777777" w:rsidR="00B900A9" w:rsidRPr="009A3BB6" w:rsidRDefault="00B900A9" w:rsidP="00B900A9">
      <w:pPr>
        <w:pStyle w:val="cs95e872d0"/>
        <w:rPr>
          <w:lang w:val="en-US"/>
        </w:rPr>
      </w:pPr>
    </w:p>
    <w:p w14:paraId="0A9F5C89" w14:textId="77777777" w:rsidR="00B900A9" w:rsidRDefault="00B900A9" w:rsidP="00B900A9">
      <w:pPr>
        <w:pStyle w:val="cs80d9435b"/>
      </w:pPr>
    </w:p>
    <w:p w14:paraId="1EAD9A36" w14:textId="77777777" w:rsidR="00B900A9" w:rsidRDefault="00B900A9" w:rsidP="00B900A9">
      <w:pPr>
        <w:pStyle w:val="cs95e872d0"/>
      </w:pPr>
    </w:p>
    <w:p w14:paraId="0501C411" w14:textId="77777777" w:rsidR="00B900A9" w:rsidRDefault="00B900A9" w:rsidP="00B900A9">
      <w:pPr>
        <w:pStyle w:val="cs95e872d0"/>
        <w:rPr>
          <w:noProof/>
          <w:lang w:val="en-US" w:eastAsia="ru-RU"/>
        </w:rPr>
      </w:pPr>
      <w:r>
        <w:rPr>
          <w:rStyle w:val="csab6e07691"/>
        </w:rPr>
        <w:t> </w:t>
      </w:r>
      <w:ins w:id="1" w:author="Schutz" w:date="2011-08-04T17:11:00Z">
        <w:r w:rsidR="00D779DB">
          <w:rPr>
            <w:noProof/>
            <w:lang w:val="ru-RU" w:eastAsia="ru-RU"/>
            <w:rPrChange w:id="2">
              <w:rPr>
                <w:noProof/>
                <w:sz w:val="20"/>
                <w:szCs w:val="20"/>
                <w:lang w:val="ru-RU" w:eastAsia="ru-RU"/>
              </w:rPr>
            </w:rPrChange>
          </w:rPr>
          <w:drawing>
            <wp:inline distT="0" distB="0" distL="0" distR="0" wp14:anchorId="629F6D59" wp14:editId="1932DF47">
              <wp:extent cx="4752975" cy="1590675"/>
              <wp:effectExtent l="19050" t="0" r="9525" b="0"/>
              <wp:docPr id="46" name="Рисунок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Рисунок 2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52975" cy="15906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14:paraId="2FCB675D" w14:textId="77777777" w:rsidR="00B900A9" w:rsidRPr="009A3BB6" w:rsidRDefault="00B900A9" w:rsidP="00B900A9">
      <w:pPr>
        <w:pStyle w:val="cs95e872d0"/>
        <w:rPr>
          <w:noProof/>
          <w:lang w:val="en-US" w:eastAsia="ru-RU"/>
        </w:rPr>
      </w:pPr>
      <w:r>
        <w:rPr>
          <w:noProof/>
          <w:lang w:val="ru-RU" w:eastAsia="ru-RU"/>
        </w:rPr>
        <w:drawing>
          <wp:inline distT="0" distB="0" distL="0" distR="0" wp14:anchorId="4FAC6881" wp14:editId="2432022B">
            <wp:extent cx="4410075" cy="1457325"/>
            <wp:effectExtent l="19050" t="0" r="9525" b="0"/>
            <wp:docPr id="4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49348D" w14:textId="77777777" w:rsidR="00B900A9" w:rsidRPr="009A3BB6" w:rsidRDefault="00B900A9" w:rsidP="00B900A9">
      <w:pPr>
        <w:pStyle w:val="cs95e872d0"/>
        <w:rPr>
          <w:lang w:val="en-US"/>
        </w:rPr>
      </w:pPr>
    </w:p>
    <w:p w14:paraId="7871CFEC" w14:textId="77777777" w:rsidR="00B900A9" w:rsidRPr="006B172F" w:rsidRDefault="00B900A9" w:rsidP="00B900A9">
      <w:pPr>
        <w:pStyle w:val="cs80d9435b"/>
        <w:ind w:firstLine="567"/>
        <w:rPr>
          <w:rStyle w:val="cs5efed22f4"/>
          <w:u w:val="single"/>
        </w:rPr>
      </w:pPr>
      <w:r w:rsidRPr="006B172F">
        <w:rPr>
          <w:rStyle w:val="cs5efed22f4"/>
          <w:u w:val="single"/>
        </w:rPr>
        <w:t>Поліпропіленові піпетки:</w:t>
      </w:r>
    </w:p>
    <w:p w14:paraId="4142949C" w14:textId="249A5F5D" w:rsidR="00B900A9" w:rsidRDefault="00B900A9" w:rsidP="00B900A9">
      <w:pPr>
        <w:pStyle w:val="cs7fb5c607"/>
        <w:ind w:firstLine="567"/>
        <w:rPr>
          <w:rStyle w:val="cs5efed22f4"/>
        </w:rPr>
      </w:pPr>
      <w:r>
        <w:rPr>
          <w:rStyle w:val="cs5efed22f4"/>
        </w:rPr>
        <w:lastRenderedPageBreak/>
        <w:t xml:space="preserve"> П</w:t>
      </w:r>
      <w:r w:rsidRPr="006B172F">
        <w:rPr>
          <w:rStyle w:val="cs5efed22f4"/>
        </w:rPr>
        <w:t xml:space="preserve">іпетку </w:t>
      </w:r>
      <w:r>
        <w:rPr>
          <w:rStyle w:val="cs5efed22f4"/>
        </w:rPr>
        <w:t xml:space="preserve">виймають з блістерної упаковки, тримають у вертикальному положенні, прокручують і знімають ковпачок. Перевертають ковпачок і вставляють </w:t>
      </w:r>
      <w:r w:rsidRPr="006B172F">
        <w:rPr>
          <w:rStyle w:val="cs5efed22f4"/>
        </w:rPr>
        <w:t>інший кінець ковпачка</w:t>
      </w:r>
      <w:r>
        <w:rPr>
          <w:rStyle w:val="cs5efed22f4"/>
        </w:rPr>
        <w:t xml:space="preserve"> назад</w:t>
      </w:r>
      <w:r w:rsidRPr="006B172F">
        <w:rPr>
          <w:rStyle w:val="cs5efed22f4"/>
        </w:rPr>
        <w:t xml:space="preserve"> на піпетку. Закру</w:t>
      </w:r>
      <w:r>
        <w:rPr>
          <w:rStyle w:val="cs5efed22f4"/>
        </w:rPr>
        <w:t>чують ковпачок, щоб зламати пломбу,  потім виймають</w:t>
      </w:r>
      <w:r w:rsidRPr="006B172F">
        <w:rPr>
          <w:rStyle w:val="cs5efed22f4"/>
        </w:rPr>
        <w:t xml:space="preserve"> ковпачок з піпетки.</w:t>
      </w:r>
      <w:r w:rsidRPr="008D2BEB">
        <w:rPr>
          <w:rStyle w:val="cs5efed22f4"/>
        </w:rPr>
        <w:t xml:space="preserve"> </w:t>
      </w:r>
      <w:r>
        <w:rPr>
          <w:rStyle w:val="cs5efed22f4"/>
        </w:rPr>
        <w:t>Розгортають</w:t>
      </w:r>
      <w:r w:rsidR="001825D3">
        <w:rPr>
          <w:rStyle w:val="cs5efed22f4"/>
        </w:rPr>
        <w:t xml:space="preserve"> </w:t>
      </w:r>
      <w:r w:rsidR="00A667C2" w:rsidRPr="00A667C2">
        <w:rPr>
          <w:rStyle w:val="cs5efed22f4"/>
        </w:rPr>
        <w:t>волосяний покрив, волосся</w:t>
      </w:r>
      <w:r>
        <w:rPr>
          <w:rStyle w:val="cs5efed22f4"/>
        </w:rPr>
        <w:t xml:space="preserve"> тварини так, щоб було видно шкіру. Розміщують кінчик піпетки безпосередньо на шкіру і, легко стискаючи піпетку декілька разів, витискають вміст піпетки на шкіру. Препарат наносять в одну або дві різні точки вздовж хребта, бажано в області голови  та між лопатками.</w:t>
      </w:r>
    </w:p>
    <w:p w14:paraId="324BF286" w14:textId="77777777" w:rsidR="00B900A9" w:rsidRPr="008D2BEB" w:rsidRDefault="00B900A9" w:rsidP="00B900A9">
      <w:pPr>
        <w:pStyle w:val="cs7fb5c607"/>
        <w:ind w:firstLine="567"/>
        <w:rPr>
          <w:rStyle w:val="cs5efed22f4"/>
          <w:color w:val="auto"/>
        </w:rPr>
      </w:pPr>
      <w:r>
        <w:rPr>
          <w:noProof/>
          <w:color w:val="000000"/>
          <w:lang w:val="ru-RU" w:eastAsia="ru-RU"/>
        </w:rPr>
        <w:drawing>
          <wp:inline distT="0" distB="0" distL="0" distR="0" wp14:anchorId="2D89F547" wp14:editId="20936D7A">
            <wp:extent cx="3381375" cy="1133475"/>
            <wp:effectExtent l="19050" t="0" r="9525" b="0"/>
            <wp:docPr id="48" name="Image 5" descr="http://www.ircp.anmv.anses.fr/images_globe/p4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http://www.ircp.anmv.anses.fr/images_globe/p4c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A3CDF5" w14:textId="77777777" w:rsidR="00B900A9" w:rsidRDefault="00B900A9" w:rsidP="00B900A9">
      <w:pPr>
        <w:pStyle w:val="cs80d9435b"/>
        <w:ind w:firstLine="567"/>
      </w:pPr>
      <w:r>
        <w:rPr>
          <w:rStyle w:val="cs5efed22f4"/>
        </w:rPr>
        <w:t xml:space="preserve">Примітка: форми піпеток та етикетки можуть бути різними. </w:t>
      </w:r>
    </w:p>
    <w:p w14:paraId="7520EA38" w14:textId="77777777" w:rsidR="00B900A9" w:rsidRDefault="00B900A9" w:rsidP="00B900A9">
      <w:pPr>
        <w:pStyle w:val="cs80d9435b"/>
        <w:ind w:firstLine="567"/>
        <w:rPr>
          <w:rStyle w:val="csab6e07691"/>
        </w:rPr>
      </w:pPr>
    </w:p>
    <w:p w14:paraId="0AC66BB8" w14:textId="77777777" w:rsidR="00B900A9" w:rsidRDefault="00B900A9" w:rsidP="00B900A9">
      <w:pPr>
        <w:pStyle w:val="cs80d9435b"/>
        <w:ind w:firstLine="567"/>
      </w:pPr>
      <w:r>
        <w:rPr>
          <w:rStyle w:val="csab6e07691"/>
        </w:rPr>
        <w:t xml:space="preserve">  </w:t>
      </w:r>
      <w:r>
        <w:rPr>
          <w:rStyle w:val="cs5efed22f4"/>
        </w:rPr>
        <w:t xml:space="preserve">Важливо наносити препарат у місця недоступні для злизування твариною. Також треба слідкувати, щоб тварини не облизували одна одну після обробки препаратом. </w:t>
      </w:r>
    </w:p>
    <w:p w14:paraId="791F319B" w14:textId="0919B234" w:rsidR="00B900A9" w:rsidRDefault="00B900A9" w:rsidP="00B900A9">
      <w:pPr>
        <w:pStyle w:val="cs7fb5c607"/>
        <w:ind w:firstLine="567"/>
      </w:pPr>
      <w:r>
        <w:rPr>
          <w:rStyle w:val="cs5efed22f4"/>
        </w:rPr>
        <w:t xml:space="preserve">При обробці тварин уникати надмірного зволоження шерсті, що може призвести до склеювання шерсті на місці нанесення препарату. </w:t>
      </w:r>
      <w:r w:rsidR="00A667C2" w:rsidRPr="00A667C2">
        <w:rPr>
          <w:rStyle w:val="cs5efed22f4"/>
        </w:rPr>
        <w:t>За надмірного зволоження і склеювання волосся</w:t>
      </w:r>
      <w:r>
        <w:rPr>
          <w:rStyle w:val="cs5efed22f4"/>
        </w:rPr>
        <w:t xml:space="preserve"> впродовж 24 год шерсть висихає без будь яких негативних наслідків. </w:t>
      </w:r>
    </w:p>
    <w:p w14:paraId="3CBEF741" w14:textId="77777777" w:rsidR="00B900A9" w:rsidRDefault="00B900A9" w:rsidP="00B900A9">
      <w:pPr>
        <w:pStyle w:val="cs7fb5c607"/>
        <w:ind w:firstLine="567"/>
      </w:pPr>
      <w:r>
        <w:rPr>
          <w:rStyle w:val="cs5efed22f4"/>
        </w:rPr>
        <w:t>Схема лікування:</w:t>
      </w:r>
    </w:p>
    <w:p w14:paraId="05203A7B" w14:textId="77777777" w:rsidR="00B900A9" w:rsidRPr="00B900A9" w:rsidRDefault="00B900A9" w:rsidP="00B900A9">
      <w:pPr>
        <w:pStyle w:val="cs7fb5c607"/>
        <w:ind w:firstLine="567"/>
      </w:pPr>
      <w:r>
        <w:rPr>
          <w:rStyle w:val="cs5efed22f4"/>
        </w:rPr>
        <w:t>Для оптимальної профілактики ураження блохами / або зараження кліщами, схема обробки тварин ґрунтується на місцевій епізоотичній ситуації. Мінімальний інтервал обробки складає 4 тижні.</w:t>
      </w:r>
    </w:p>
    <w:p w14:paraId="40702732" w14:textId="77777777" w:rsidR="00D02C1C" w:rsidRDefault="00D02C1C" w:rsidP="00D02C1C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5.9 Передозування (симптоми, невідкладні заходи, антидоти)</w:t>
      </w:r>
    </w:p>
    <w:p w14:paraId="299C90F1" w14:textId="77777777" w:rsidR="00D02C1C" w:rsidRDefault="00D02C1C" w:rsidP="00D02C1C">
      <w:pPr>
        <w:widowControl w:val="0"/>
        <w:ind w:right="454" w:firstLine="560"/>
        <w:jc w:val="both"/>
        <w:rPr>
          <w:rStyle w:val="cs3266721a1"/>
        </w:rPr>
      </w:pPr>
      <w:r>
        <w:rPr>
          <w:rStyle w:val="cs5efed22f10"/>
          <w:snapToGrid w:val="0"/>
        </w:rPr>
        <w:t>При перевищенні рекомендованого дозування у п’ять разів симптомів передозування не спостерігали.</w:t>
      </w:r>
    </w:p>
    <w:p w14:paraId="767136FA" w14:textId="5ADAAB81" w:rsidR="00D02C1C" w:rsidRDefault="00D02C1C" w:rsidP="00D02C1C">
      <w:pPr>
        <w:pStyle w:val="cs3266721a"/>
        <w:rPr>
          <w:rStyle w:val="cs5efed22f10"/>
          <w:snapToGrid w:val="0"/>
        </w:rPr>
      </w:pPr>
      <w:r>
        <w:rPr>
          <w:rStyle w:val="cs5efed22f10"/>
          <w:snapToGrid w:val="0"/>
        </w:rPr>
        <w:t>При значному (більше як у п’ять разів) передозуванні у 2-х місячних та старших кошенят та масою тіла 1 кг впродовж 3-х місяців (денна терапевтична доза застосовувалась впродовж 5 діб) спостерігали виникнення таких ускладнень, як свербіж, прилипання шерсті в місці застосування препарату, які зникають через 24 години після застосування препарату. Ризик виникнення симптомів передозування збільшується при збільшенні дозування.</w:t>
      </w:r>
    </w:p>
    <w:p w14:paraId="11F249A9" w14:textId="2D1B5B4E" w:rsidR="00A667C2" w:rsidRDefault="00A667C2" w:rsidP="00D02C1C">
      <w:pPr>
        <w:pStyle w:val="cs3266721a"/>
      </w:pPr>
      <w:r w:rsidRPr="00A667C2">
        <w:t>За значного (більше як у п’ять разів) передозування еффіпро  кошенятам  двохмісячного та старшого віку, маса тіла яких становила 1 кг впродовж трьох місяців після народження, а добова   терапевтична доза застосовувалась впродовж 5 діб, спостерігали виникнення таких ускладнень, як свербіж, прилипання волосся в місці нанесення препарату, які зникали через 24 години після його  застосування. Ризик виникнення симптомів передозування збільшується при за збільшення дози.</w:t>
      </w:r>
    </w:p>
    <w:p w14:paraId="70571552" w14:textId="77777777" w:rsidR="00D02C1C" w:rsidRDefault="00D02C1C" w:rsidP="00D02C1C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 w:rsidRPr="003E07CD">
        <w:rPr>
          <w:b/>
          <w:snapToGrid w:val="0"/>
          <w:sz w:val="24"/>
          <w:szCs w:val="24"/>
          <w:lang w:val="ru-RU"/>
        </w:rPr>
        <w:t>5.</w:t>
      </w:r>
      <w:r>
        <w:rPr>
          <w:b/>
          <w:snapToGrid w:val="0"/>
          <w:sz w:val="24"/>
          <w:szCs w:val="24"/>
        </w:rPr>
        <w:t>10</w:t>
      </w:r>
      <w:r w:rsidRPr="003E07CD">
        <w:rPr>
          <w:b/>
          <w:snapToGrid w:val="0"/>
          <w:sz w:val="24"/>
          <w:szCs w:val="24"/>
          <w:lang w:val="ru-RU"/>
        </w:rPr>
        <w:t xml:space="preserve"> </w:t>
      </w:r>
      <w:r>
        <w:rPr>
          <w:b/>
          <w:snapToGrid w:val="0"/>
          <w:sz w:val="24"/>
          <w:szCs w:val="24"/>
          <w:lang w:val="ru-RU"/>
        </w:rPr>
        <w:t>Спеціальні</w:t>
      </w:r>
      <w:r w:rsidRPr="003E07CD">
        <w:rPr>
          <w:b/>
          <w:snapToGrid w:val="0"/>
          <w:sz w:val="24"/>
          <w:szCs w:val="24"/>
          <w:lang w:val="ru-RU"/>
        </w:rPr>
        <w:t xml:space="preserve"> </w:t>
      </w:r>
      <w:r>
        <w:rPr>
          <w:b/>
          <w:snapToGrid w:val="0"/>
          <w:sz w:val="24"/>
          <w:szCs w:val="24"/>
          <w:lang w:val="ru-RU"/>
        </w:rPr>
        <w:t>застереження</w:t>
      </w:r>
    </w:p>
    <w:p w14:paraId="57D9D868" w14:textId="77777777" w:rsidR="00D02C1C" w:rsidRDefault="00D02C1C" w:rsidP="00D02C1C">
      <w:pPr>
        <w:widowControl w:val="0"/>
        <w:ind w:right="454" w:firstLine="567"/>
        <w:jc w:val="both"/>
        <w:rPr>
          <w:snapToGrid w:val="0"/>
          <w:sz w:val="24"/>
          <w:szCs w:val="24"/>
        </w:rPr>
      </w:pPr>
      <w:r>
        <w:rPr>
          <w:rStyle w:val="cs5efed22f11"/>
          <w:snapToGrid w:val="0"/>
        </w:rPr>
        <w:t>Спеціальних застережень немає.</w:t>
      </w:r>
    </w:p>
    <w:p w14:paraId="5B500417" w14:textId="77777777" w:rsidR="00D02C1C" w:rsidRDefault="00D02C1C" w:rsidP="00D02C1C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5.11 Період виведення (каренція)</w:t>
      </w:r>
    </w:p>
    <w:p w14:paraId="27B9DF4B" w14:textId="77777777" w:rsidR="00D02C1C" w:rsidRDefault="00D02C1C" w:rsidP="00D02C1C">
      <w:pPr>
        <w:widowControl w:val="0"/>
        <w:ind w:right="454"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Для непродуктивних тварин не визначають.</w:t>
      </w:r>
    </w:p>
    <w:p w14:paraId="20B7FA2B" w14:textId="77777777" w:rsidR="00D02C1C" w:rsidRDefault="00D02C1C" w:rsidP="00D02C1C">
      <w:pPr>
        <w:ind w:right="454"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5.12 Спеціальні застереження для осіб і обслуговуючого персоналу</w:t>
      </w:r>
    </w:p>
    <w:p w14:paraId="4D0506C2" w14:textId="77777777" w:rsidR="00305DBB" w:rsidRDefault="00D02C1C" w:rsidP="00305DBB">
      <w:pPr>
        <w:ind w:right="454" w:firstLine="567"/>
        <w:jc w:val="both"/>
        <w:rPr>
          <w:sz w:val="24"/>
          <w:szCs w:val="24"/>
        </w:rPr>
      </w:pPr>
      <w:r>
        <w:rPr>
          <w:sz w:val="24"/>
          <w:szCs w:val="24"/>
        </w:rPr>
        <w:t>Дотримуватись основних правил гігієни та безпеки, прийнятих при роботі з ветеринарними препаратами.</w:t>
      </w:r>
    </w:p>
    <w:p w14:paraId="54E110B9" w14:textId="77777777" w:rsidR="00305DBB" w:rsidRDefault="00D02C1C" w:rsidP="00305DBB">
      <w:pPr>
        <w:ind w:right="454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Обробку тварин препаратом ЕФФІПРО 50 мг спот он для котів слід проводити користуючись гумовими рукавицями.</w:t>
      </w:r>
    </w:p>
    <w:p w14:paraId="594B77A6" w14:textId="77777777" w:rsidR="00305DBB" w:rsidRDefault="00D02C1C" w:rsidP="00305DBB">
      <w:pPr>
        <w:ind w:right="454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Під час обробки тварин препаратом не курити, не пити, не приймати їжу.</w:t>
      </w:r>
    </w:p>
    <w:p w14:paraId="3F3A1178" w14:textId="4863A454" w:rsidR="00305DBB" w:rsidRDefault="00D02C1C" w:rsidP="00305DBB">
      <w:pPr>
        <w:ind w:right="454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Після роботи з препаратом необхідно вимити руки теплою водою з милом; вимити та просушити рукавиці.</w:t>
      </w:r>
      <w:r w:rsidR="00A667C2">
        <w:rPr>
          <w:sz w:val="24"/>
          <w:szCs w:val="24"/>
        </w:rPr>
        <w:t xml:space="preserve"> </w:t>
      </w:r>
      <w:r w:rsidR="00A667C2" w:rsidRPr="00A667C2">
        <w:rPr>
          <w:sz w:val="24"/>
          <w:szCs w:val="24"/>
        </w:rPr>
        <w:t>За випадкового потрапляння</w:t>
      </w:r>
      <w:r>
        <w:rPr>
          <w:sz w:val="24"/>
          <w:szCs w:val="24"/>
        </w:rPr>
        <w:t xml:space="preserve"> препарату на шкіру або слизові оболонки його слід негайно змити проточною водою.</w:t>
      </w:r>
    </w:p>
    <w:p w14:paraId="31BCED3B" w14:textId="77777777" w:rsidR="00305DBB" w:rsidRDefault="00D02C1C" w:rsidP="00305DBB">
      <w:pPr>
        <w:ind w:right="454" w:firstLine="567"/>
        <w:jc w:val="both"/>
        <w:rPr>
          <w:sz w:val="24"/>
          <w:szCs w:val="24"/>
        </w:rPr>
      </w:pPr>
      <w:r>
        <w:rPr>
          <w:sz w:val="24"/>
          <w:szCs w:val="24"/>
        </w:rPr>
        <w:t>Уникати попадання препарату в очі тварини. Не наносити препарат на ушкоджену шкіру та в рани.</w:t>
      </w:r>
    </w:p>
    <w:p w14:paraId="37E5B299" w14:textId="77777777" w:rsidR="00305DBB" w:rsidRDefault="00D02C1C" w:rsidP="00305DBB">
      <w:pPr>
        <w:ind w:right="454"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Після обробки тварин препаратом їх не можна гладити руками та допускати до дітей до повного висихання шерсті. Також після обробки тварин вони не повинні спати разом з господарями, особливо з дітьми.</w:t>
      </w:r>
    </w:p>
    <w:p w14:paraId="020159F9" w14:textId="14E495E8" w:rsidR="00D02C1C" w:rsidRDefault="00D02C1C" w:rsidP="00305DBB">
      <w:pPr>
        <w:ind w:right="454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Предмети догляду та місця перебування тварин (підстилк</w:t>
      </w:r>
      <w:r w:rsidR="001825D3">
        <w:rPr>
          <w:sz w:val="24"/>
          <w:szCs w:val="24"/>
        </w:rPr>
        <w:t>у</w:t>
      </w:r>
      <w:r>
        <w:rPr>
          <w:sz w:val="24"/>
          <w:szCs w:val="24"/>
        </w:rPr>
        <w:t>, килимки, меблі) необхідно періодично чистити та обробляти відповідними інсектицидами.</w:t>
      </w:r>
    </w:p>
    <w:p w14:paraId="08E55664" w14:textId="77777777" w:rsidR="00D02C1C" w:rsidRDefault="00D02C1C" w:rsidP="00D02C1C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6. Фармацевтичні особливості</w:t>
      </w:r>
    </w:p>
    <w:p w14:paraId="612FDEE5" w14:textId="77777777" w:rsidR="00D02C1C" w:rsidRDefault="00D02C1C" w:rsidP="00D02C1C">
      <w:pPr>
        <w:pStyle w:val="31"/>
        <w:ind w:right="454" w:firstLine="567"/>
        <w:rPr>
          <w:b/>
          <w:snapToGrid/>
          <w:sz w:val="24"/>
          <w:szCs w:val="24"/>
        </w:rPr>
      </w:pPr>
      <w:r>
        <w:rPr>
          <w:b/>
          <w:sz w:val="24"/>
          <w:szCs w:val="24"/>
        </w:rPr>
        <w:t>6.1 Форми несумісності (основні)</w:t>
      </w:r>
    </w:p>
    <w:p w14:paraId="0486DA3E" w14:textId="77777777" w:rsidR="00D02C1C" w:rsidRDefault="00D02C1C" w:rsidP="00D02C1C">
      <w:pPr>
        <w:pStyle w:val="31"/>
        <w:ind w:right="454" w:firstLine="567"/>
        <w:rPr>
          <w:sz w:val="24"/>
          <w:szCs w:val="24"/>
        </w:rPr>
      </w:pPr>
      <w:r>
        <w:rPr>
          <w:rStyle w:val="cs5efed22f12"/>
        </w:rPr>
        <w:t>Не відомі.</w:t>
      </w:r>
    </w:p>
    <w:p w14:paraId="77049384" w14:textId="1EE0EBF2" w:rsidR="00D02C1C" w:rsidRPr="001825D3" w:rsidRDefault="00D02C1C" w:rsidP="001825D3">
      <w:pPr>
        <w:widowControl w:val="0"/>
        <w:ind w:right="454" w:firstLine="567"/>
        <w:jc w:val="both"/>
        <w:rPr>
          <w:rStyle w:val="cs5efed22f13"/>
          <w:b/>
          <w:snapToGrid w:val="0"/>
          <w:color w:val="auto"/>
        </w:rPr>
      </w:pPr>
      <w:r>
        <w:rPr>
          <w:b/>
          <w:snapToGrid w:val="0"/>
          <w:sz w:val="24"/>
          <w:szCs w:val="24"/>
        </w:rPr>
        <w:t>6.2 Термін придатності</w:t>
      </w:r>
    </w:p>
    <w:p w14:paraId="059C27F7" w14:textId="77777777" w:rsidR="00DC71B2" w:rsidRPr="001825D3" w:rsidRDefault="00DC71B2" w:rsidP="00DC71B2">
      <w:pPr>
        <w:ind w:firstLine="567"/>
        <w:jc w:val="both"/>
        <w:rPr>
          <w:color w:val="000000" w:themeColor="text1"/>
          <w:sz w:val="24"/>
          <w:szCs w:val="24"/>
        </w:rPr>
      </w:pPr>
      <w:r w:rsidRPr="001825D3">
        <w:rPr>
          <w:b/>
          <w:color w:val="000000" w:themeColor="text1"/>
          <w:sz w:val="24"/>
          <w:szCs w:val="24"/>
        </w:rPr>
        <w:t xml:space="preserve">Термоформовані піпетки: </w:t>
      </w:r>
      <w:r w:rsidRPr="001825D3">
        <w:rPr>
          <w:color w:val="000000" w:themeColor="text1"/>
          <w:sz w:val="24"/>
          <w:szCs w:val="24"/>
        </w:rPr>
        <w:t>2 роки.</w:t>
      </w:r>
    </w:p>
    <w:p w14:paraId="52B5EFB1" w14:textId="77777777" w:rsidR="00DC71B2" w:rsidRPr="001825D3" w:rsidRDefault="00DC71B2" w:rsidP="00DC71B2">
      <w:pPr>
        <w:ind w:firstLine="567"/>
        <w:jc w:val="both"/>
        <w:rPr>
          <w:color w:val="000000" w:themeColor="text1"/>
          <w:sz w:val="24"/>
          <w:szCs w:val="24"/>
        </w:rPr>
      </w:pPr>
      <w:r w:rsidRPr="001825D3">
        <w:rPr>
          <w:b/>
          <w:color w:val="000000" w:themeColor="text1"/>
          <w:sz w:val="24"/>
          <w:szCs w:val="24"/>
        </w:rPr>
        <w:t>Термоформовані піпетки з накладкою (оверблістаром):</w:t>
      </w:r>
      <w:r w:rsidRPr="001825D3">
        <w:rPr>
          <w:color w:val="000000" w:themeColor="text1"/>
          <w:sz w:val="24"/>
          <w:szCs w:val="24"/>
        </w:rPr>
        <w:t xml:space="preserve"> 3 роки</w:t>
      </w:r>
    </w:p>
    <w:p w14:paraId="28B945A6" w14:textId="77777777" w:rsidR="00DC71B2" w:rsidRDefault="00DC71B2" w:rsidP="00DC71B2">
      <w:pPr>
        <w:widowControl w:val="0"/>
        <w:ind w:right="454" w:firstLine="567"/>
        <w:jc w:val="both"/>
        <w:rPr>
          <w:snapToGrid w:val="0"/>
          <w:sz w:val="24"/>
          <w:szCs w:val="24"/>
        </w:rPr>
      </w:pPr>
      <w:r w:rsidRPr="001825D3">
        <w:rPr>
          <w:b/>
          <w:color w:val="000000" w:themeColor="text1"/>
          <w:sz w:val="24"/>
          <w:szCs w:val="24"/>
        </w:rPr>
        <w:t>Поліпропіленові піпетки:</w:t>
      </w:r>
      <w:r w:rsidRPr="001825D3">
        <w:rPr>
          <w:color w:val="000000" w:themeColor="text1"/>
          <w:sz w:val="24"/>
          <w:szCs w:val="24"/>
        </w:rPr>
        <w:t xml:space="preserve"> 2 роки</w:t>
      </w:r>
    </w:p>
    <w:p w14:paraId="66B1BDCE" w14:textId="77777777" w:rsidR="00D02C1C" w:rsidRDefault="00D02C1C" w:rsidP="00D02C1C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6.3 Особливі заходи зберігання</w:t>
      </w:r>
    </w:p>
    <w:p w14:paraId="4BCB7322" w14:textId="77777777" w:rsidR="00D02C1C" w:rsidRDefault="00D02C1C" w:rsidP="00D02C1C">
      <w:pPr>
        <w:widowControl w:val="0"/>
        <w:ind w:right="454" w:firstLine="567"/>
        <w:jc w:val="both"/>
        <w:rPr>
          <w:sz w:val="24"/>
          <w:szCs w:val="24"/>
        </w:rPr>
      </w:pPr>
      <w:r>
        <w:rPr>
          <w:rStyle w:val="cs5efed22f14"/>
        </w:rPr>
        <w:t>Зберігають в упакуванні виробника в сухому, захищеному від прямих сонячних променів</w:t>
      </w:r>
      <w:r w:rsidR="00DC71B2">
        <w:rPr>
          <w:rStyle w:val="cs5efed22f14"/>
        </w:rPr>
        <w:t xml:space="preserve">, </w:t>
      </w:r>
      <w:r w:rsidR="00DC71B2" w:rsidRPr="001825D3">
        <w:rPr>
          <w:color w:val="000000" w:themeColor="text1"/>
          <w:sz w:val="24"/>
          <w:szCs w:val="24"/>
        </w:rPr>
        <w:t>недоступному для дітей</w:t>
      </w:r>
      <w:r>
        <w:rPr>
          <w:rStyle w:val="cs5efed22f14"/>
        </w:rPr>
        <w:t xml:space="preserve"> місці за температури не вище 30 </w:t>
      </w:r>
      <w:r>
        <w:rPr>
          <w:rStyle w:val="cs76fc46a01"/>
          <w:vertAlign w:val="superscript"/>
        </w:rPr>
        <w:t>0</w:t>
      </w:r>
      <w:r>
        <w:rPr>
          <w:rStyle w:val="cs5efed22f14"/>
        </w:rPr>
        <w:t>С.</w:t>
      </w:r>
    </w:p>
    <w:p w14:paraId="570CBD63" w14:textId="77777777" w:rsidR="00D02C1C" w:rsidRDefault="00D02C1C" w:rsidP="00D02C1C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6.4 Природа і склад контейнера первинного пакування</w:t>
      </w:r>
    </w:p>
    <w:p w14:paraId="1ECA573C" w14:textId="77777777" w:rsidR="00D02C1C" w:rsidRPr="00D02C1C" w:rsidRDefault="00D02C1C" w:rsidP="00D02C1C">
      <w:pPr>
        <w:rPr>
          <w:b/>
          <w:sz w:val="24"/>
          <w:szCs w:val="24"/>
        </w:rPr>
      </w:pPr>
      <w:r w:rsidRPr="00D02C1C">
        <w:rPr>
          <w:b/>
          <w:sz w:val="24"/>
          <w:szCs w:val="24"/>
        </w:rPr>
        <w:t xml:space="preserve">Поліпропіленові піпетки: </w:t>
      </w:r>
      <w:r w:rsidRPr="00D02C1C">
        <w:rPr>
          <w:sz w:val="24"/>
          <w:szCs w:val="24"/>
        </w:rPr>
        <w:t>біла  поліпропіленова піпетка  однократної дози - 0.5 мл.</w:t>
      </w:r>
    </w:p>
    <w:p w14:paraId="53814B39" w14:textId="77777777" w:rsidR="00D02C1C" w:rsidRDefault="00D02C1C" w:rsidP="00D02C1C">
      <w:pPr>
        <w:widowControl w:val="0"/>
        <w:ind w:right="-36"/>
        <w:jc w:val="both"/>
        <w:rPr>
          <w:rStyle w:val="cs7fb5c6071"/>
        </w:rPr>
      </w:pPr>
      <w:r w:rsidRPr="00D02C1C">
        <w:rPr>
          <w:b/>
          <w:sz w:val="24"/>
          <w:szCs w:val="24"/>
        </w:rPr>
        <w:t>Термоформовані піпетки/ Термоформовані піпетки з накладкою (оверблістаром)</w:t>
      </w:r>
      <w:r w:rsidRPr="00D02C1C">
        <w:rPr>
          <w:sz w:val="24"/>
          <w:szCs w:val="24"/>
        </w:rPr>
        <w:t>:</w:t>
      </w:r>
      <w:r>
        <w:t xml:space="preserve"> </w:t>
      </w:r>
      <w:r>
        <w:rPr>
          <w:rStyle w:val="cs5efed22f15"/>
          <w:snapToGrid w:val="0"/>
        </w:rPr>
        <w:t>біла або прозора багатошарова піпетка по 0,5 мл. Піпетки запаковані у коробки по 1, 2, 3, 4, 6, 8, 12, 24, 30, 60, 90 та 150 штук. Коробки з піпетками можуть містити блістери для кожної піпетки /або можуть бути без блістерів.</w:t>
      </w:r>
    </w:p>
    <w:p w14:paraId="222FACEA" w14:textId="77777777" w:rsidR="00D02C1C" w:rsidRDefault="00D02C1C" w:rsidP="00D02C1C">
      <w:pPr>
        <w:pStyle w:val="cs7fb5c607"/>
        <w:ind w:right="-36" w:firstLine="567"/>
      </w:pPr>
      <w:r>
        <w:rPr>
          <w:rStyle w:val="cs5efed22f15"/>
          <w:snapToGrid w:val="0"/>
        </w:rPr>
        <w:t xml:space="preserve">Внутрішні шари піпетки, що контактують з препаратом, виготовлені з поліакрилонітрила-метакрилату. Білий зовнішній шар складається з поліпропілену. </w:t>
      </w:r>
    </w:p>
    <w:p w14:paraId="1A09535E" w14:textId="77777777" w:rsidR="00D02C1C" w:rsidRDefault="00D02C1C" w:rsidP="00D02C1C">
      <w:pPr>
        <w:pStyle w:val="31"/>
        <w:ind w:right="454" w:firstLine="567"/>
        <w:rPr>
          <w:b/>
          <w:snapToGrid/>
          <w:sz w:val="24"/>
          <w:szCs w:val="24"/>
        </w:rPr>
      </w:pPr>
      <w:r>
        <w:rPr>
          <w:b/>
          <w:sz w:val="24"/>
          <w:szCs w:val="24"/>
        </w:rPr>
        <w:t>6.5 Особливі заходи безпеки при поводженні з невикористаним препаратом або із його залишками</w:t>
      </w:r>
    </w:p>
    <w:p w14:paraId="72D00620" w14:textId="77777777" w:rsidR="00D02C1C" w:rsidRPr="003E07CD" w:rsidRDefault="00D02C1C" w:rsidP="00D02C1C">
      <w:pPr>
        <w:pStyle w:val="31"/>
        <w:ind w:right="454" w:firstLine="567"/>
        <w:rPr>
          <w:sz w:val="24"/>
          <w:szCs w:val="24"/>
          <w:lang w:val="ru-RU"/>
        </w:rPr>
      </w:pPr>
      <w:r>
        <w:rPr>
          <w:rStyle w:val="cs5efed22f16"/>
        </w:rPr>
        <w:t>Невикористані або протермінований препарат утилізують відповідно до чинного законодавства.</w:t>
      </w:r>
    </w:p>
    <w:p w14:paraId="3187F6AE" w14:textId="77777777" w:rsidR="00D02C1C" w:rsidRPr="00D02C1C" w:rsidRDefault="00D02C1C" w:rsidP="00D02C1C">
      <w:pPr>
        <w:tabs>
          <w:tab w:val="left" w:pos="180"/>
          <w:tab w:val="left" w:pos="360"/>
        </w:tabs>
        <w:ind w:firstLine="426"/>
        <w:jc w:val="both"/>
        <w:rPr>
          <w:b/>
          <w:color w:val="000000"/>
          <w:sz w:val="24"/>
          <w:szCs w:val="24"/>
        </w:rPr>
      </w:pPr>
      <w:r w:rsidRPr="00D02C1C">
        <w:rPr>
          <w:b/>
          <w:color w:val="000000"/>
          <w:sz w:val="24"/>
          <w:szCs w:val="24"/>
        </w:rPr>
        <w:t>7. Назва та місцезнаходження власника реєстраційного посвідчення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4502"/>
        <w:gridCol w:w="4318"/>
      </w:tblGrid>
      <w:tr w:rsidR="00D02C1C" w:rsidRPr="00D02C1C" w14:paraId="1F428B06" w14:textId="77777777" w:rsidTr="005F3F4D">
        <w:trPr>
          <w:trHeight w:val="888"/>
        </w:trPr>
        <w:tc>
          <w:tcPr>
            <w:tcW w:w="4502" w:type="dxa"/>
          </w:tcPr>
          <w:p w14:paraId="480F5132" w14:textId="77777777" w:rsidR="00D02C1C" w:rsidRPr="00D02C1C" w:rsidRDefault="00D02C1C" w:rsidP="005F3F4D">
            <w:pPr>
              <w:rPr>
                <w:sz w:val="24"/>
                <w:szCs w:val="24"/>
              </w:rPr>
            </w:pPr>
            <w:r w:rsidRPr="00D02C1C">
              <w:rPr>
                <w:sz w:val="24"/>
                <w:szCs w:val="24"/>
              </w:rPr>
              <w:t>ВІРБАК</w:t>
            </w:r>
          </w:p>
          <w:p w14:paraId="0EAAB8CB" w14:textId="77777777" w:rsidR="00D02C1C" w:rsidRPr="00D02C1C" w:rsidRDefault="00D02C1C" w:rsidP="005F3F4D">
            <w:pPr>
              <w:rPr>
                <w:sz w:val="24"/>
                <w:szCs w:val="24"/>
              </w:rPr>
            </w:pPr>
            <w:r w:rsidRPr="00D02C1C">
              <w:rPr>
                <w:sz w:val="24"/>
                <w:szCs w:val="24"/>
              </w:rPr>
              <w:t xml:space="preserve">1-ша авеню – </w:t>
            </w:r>
            <w:smartTag w:uri="urn:schemas-microsoft-com:office:smarttags" w:element="metricconverter">
              <w:smartTagPr>
                <w:attr w:name="ProductID" w:val="2065 м"/>
              </w:smartTagPr>
              <w:r w:rsidRPr="00D02C1C">
                <w:rPr>
                  <w:sz w:val="24"/>
                  <w:szCs w:val="24"/>
                </w:rPr>
                <w:t>2065 м</w:t>
              </w:r>
            </w:smartTag>
            <w:r w:rsidRPr="00D02C1C">
              <w:rPr>
                <w:sz w:val="24"/>
                <w:szCs w:val="24"/>
              </w:rPr>
              <w:t xml:space="preserve"> – Л.І.Д.</w:t>
            </w:r>
          </w:p>
          <w:p w14:paraId="467FFE1D" w14:textId="77777777" w:rsidR="00D02C1C" w:rsidRPr="00D02C1C" w:rsidRDefault="00D02C1C" w:rsidP="005F3F4D">
            <w:pPr>
              <w:rPr>
                <w:sz w:val="24"/>
                <w:szCs w:val="24"/>
              </w:rPr>
            </w:pPr>
            <w:r w:rsidRPr="00D02C1C">
              <w:rPr>
                <w:sz w:val="24"/>
                <w:szCs w:val="24"/>
              </w:rPr>
              <w:t xml:space="preserve">06516 КАРРОС </w:t>
            </w:r>
          </w:p>
          <w:p w14:paraId="37448B7B" w14:textId="77777777" w:rsidR="00D02C1C" w:rsidRPr="00D02C1C" w:rsidRDefault="00D02C1C" w:rsidP="005F3F4D">
            <w:pPr>
              <w:rPr>
                <w:sz w:val="24"/>
                <w:szCs w:val="24"/>
              </w:rPr>
            </w:pPr>
            <w:r w:rsidRPr="00D02C1C">
              <w:rPr>
                <w:sz w:val="24"/>
                <w:szCs w:val="24"/>
              </w:rPr>
              <w:t>Франція</w:t>
            </w:r>
          </w:p>
        </w:tc>
        <w:tc>
          <w:tcPr>
            <w:tcW w:w="4318" w:type="dxa"/>
          </w:tcPr>
          <w:p w14:paraId="5BA7CB91" w14:textId="77777777" w:rsidR="00D02C1C" w:rsidRPr="00D02C1C" w:rsidRDefault="00D02C1C" w:rsidP="005F3F4D">
            <w:pPr>
              <w:rPr>
                <w:sz w:val="24"/>
                <w:szCs w:val="24"/>
                <w:lang w:val="fr-FR"/>
              </w:rPr>
            </w:pPr>
            <w:r w:rsidRPr="00D02C1C">
              <w:rPr>
                <w:sz w:val="24"/>
                <w:szCs w:val="24"/>
                <w:lang w:val="fr-FR"/>
              </w:rPr>
              <w:t xml:space="preserve">VIRBAC </w:t>
            </w:r>
          </w:p>
          <w:p w14:paraId="4F396A5E" w14:textId="77777777" w:rsidR="00D02C1C" w:rsidRPr="00D02C1C" w:rsidRDefault="00D02C1C" w:rsidP="005F3F4D">
            <w:pPr>
              <w:rPr>
                <w:sz w:val="24"/>
                <w:szCs w:val="24"/>
                <w:lang w:val="fr-FR"/>
              </w:rPr>
            </w:pPr>
            <w:r w:rsidRPr="00D02C1C">
              <w:rPr>
                <w:sz w:val="24"/>
                <w:szCs w:val="24"/>
                <w:lang w:val="fr-FR"/>
              </w:rPr>
              <w:t xml:space="preserve">1ère avenue - </w:t>
            </w:r>
            <w:smartTag w:uri="urn:schemas-microsoft-com:office:smarttags" w:element="metricconverter">
              <w:smartTagPr>
                <w:attr w:name="ProductID" w:val="2065 m"/>
              </w:smartTagPr>
              <w:r w:rsidRPr="00D02C1C">
                <w:rPr>
                  <w:sz w:val="24"/>
                  <w:szCs w:val="24"/>
                  <w:lang w:val="fr-FR"/>
                </w:rPr>
                <w:t>2065 M</w:t>
              </w:r>
            </w:smartTag>
            <w:r w:rsidRPr="00D02C1C">
              <w:rPr>
                <w:sz w:val="24"/>
                <w:szCs w:val="24"/>
                <w:lang w:val="fr-FR"/>
              </w:rPr>
              <w:t xml:space="preserve"> - L.I.D.</w:t>
            </w:r>
          </w:p>
          <w:p w14:paraId="68B2792E" w14:textId="77777777" w:rsidR="00D02C1C" w:rsidRPr="00D02C1C" w:rsidRDefault="00D02C1C" w:rsidP="005F3F4D">
            <w:pPr>
              <w:rPr>
                <w:sz w:val="24"/>
                <w:szCs w:val="24"/>
              </w:rPr>
            </w:pPr>
            <w:r w:rsidRPr="00D02C1C">
              <w:rPr>
                <w:sz w:val="24"/>
                <w:szCs w:val="24"/>
              </w:rPr>
              <w:t xml:space="preserve">06516 CARROS </w:t>
            </w:r>
          </w:p>
          <w:p w14:paraId="21DFBC2B" w14:textId="77777777" w:rsidR="00D02C1C" w:rsidRPr="00D02C1C" w:rsidRDefault="00D02C1C" w:rsidP="005F3F4D">
            <w:pPr>
              <w:rPr>
                <w:sz w:val="24"/>
                <w:szCs w:val="24"/>
                <w:lang w:val="en-US"/>
              </w:rPr>
            </w:pPr>
            <w:r w:rsidRPr="00D02C1C">
              <w:rPr>
                <w:sz w:val="24"/>
                <w:szCs w:val="24"/>
              </w:rPr>
              <w:t>France</w:t>
            </w:r>
          </w:p>
        </w:tc>
      </w:tr>
    </w:tbl>
    <w:p w14:paraId="56DC3102" w14:textId="77777777" w:rsidR="00D02C1C" w:rsidRPr="00D02C1C" w:rsidRDefault="00D02C1C" w:rsidP="00D02C1C">
      <w:pPr>
        <w:ind w:firstLine="426"/>
        <w:jc w:val="both"/>
        <w:rPr>
          <w:b/>
          <w:color w:val="000000"/>
          <w:sz w:val="24"/>
          <w:szCs w:val="24"/>
          <w:lang w:val="ru-RU"/>
        </w:rPr>
      </w:pPr>
      <w:r w:rsidRPr="00D02C1C">
        <w:rPr>
          <w:b/>
          <w:color w:val="000000"/>
          <w:sz w:val="24"/>
          <w:szCs w:val="24"/>
        </w:rPr>
        <w:t>8. Назва та місцезнаходження виробника (виробників)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4502"/>
        <w:gridCol w:w="4971"/>
      </w:tblGrid>
      <w:tr w:rsidR="00D02C1C" w:rsidRPr="00D02C1C" w14:paraId="417F9529" w14:textId="77777777" w:rsidTr="005F3F4D">
        <w:tc>
          <w:tcPr>
            <w:tcW w:w="4502" w:type="dxa"/>
          </w:tcPr>
          <w:p w14:paraId="5850ECAC" w14:textId="77777777" w:rsidR="00D02C1C" w:rsidRPr="00D02C1C" w:rsidRDefault="00D02C1C" w:rsidP="005F3F4D">
            <w:pPr>
              <w:rPr>
                <w:sz w:val="24"/>
                <w:szCs w:val="24"/>
              </w:rPr>
            </w:pPr>
            <w:r w:rsidRPr="00D02C1C">
              <w:rPr>
                <w:sz w:val="24"/>
                <w:szCs w:val="24"/>
              </w:rPr>
              <w:t>ВІРБАК</w:t>
            </w:r>
          </w:p>
          <w:p w14:paraId="33945F3F" w14:textId="77777777" w:rsidR="00D02C1C" w:rsidRPr="00D02C1C" w:rsidRDefault="00D02C1C" w:rsidP="005F3F4D">
            <w:pPr>
              <w:rPr>
                <w:sz w:val="24"/>
                <w:szCs w:val="24"/>
              </w:rPr>
            </w:pPr>
            <w:r w:rsidRPr="00D02C1C">
              <w:rPr>
                <w:sz w:val="24"/>
                <w:szCs w:val="24"/>
              </w:rPr>
              <w:t xml:space="preserve">1-ша авеню – </w:t>
            </w:r>
            <w:smartTag w:uri="urn:schemas-microsoft-com:office:smarttags" w:element="metricconverter">
              <w:smartTagPr>
                <w:attr w:name="ProductID" w:val="2065 м"/>
              </w:smartTagPr>
              <w:r w:rsidRPr="00D02C1C">
                <w:rPr>
                  <w:sz w:val="24"/>
                  <w:szCs w:val="24"/>
                </w:rPr>
                <w:t>2065 м</w:t>
              </w:r>
            </w:smartTag>
            <w:r w:rsidRPr="00D02C1C">
              <w:rPr>
                <w:sz w:val="24"/>
                <w:szCs w:val="24"/>
              </w:rPr>
              <w:t xml:space="preserve"> – Л.І.Д.</w:t>
            </w:r>
          </w:p>
          <w:p w14:paraId="5E16C8C7" w14:textId="77777777" w:rsidR="00D02C1C" w:rsidRPr="00D02C1C" w:rsidRDefault="00D02C1C" w:rsidP="005F3F4D">
            <w:pPr>
              <w:rPr>
                <w:sz w:val="24"/>
                <w:szCs w:val="24"/>
              </w:rPr>
            </w:pPr>
            <w:r w:rsidRPr="00D02C1C">
              <w:rPr>
                <w:sz w:val="24"/>
                <w:szCs w:val="24"/>
              </w:rPr>
              <w:t xml:space="preserve">06516 КАРРОС </w:t>
            </w:r>
          </w:p>
          <w:p w14:paraId="2B2172C7" w14:textId="77777777" w:rsidR="00D02C1C" w:rsidRPr="00D02C1C" w:rsidRDefault="00D02C1C" w:rsidP="005F3F4D">
            <w:pPr>
              <w:rPr>
                <w:sz w:val="24"/>
                <w:szCs w:val="24"/>
              </w:rPr>
            </w:pPr>
            <w:r w:rsidRPr="00D02C1C">
              <w:rPr>
                <w:sz w:val="24"/>
                <w:szCs w:val="24"/>
              </w:rPr>
              <w:t>Франція</w:t>
            </w:r>
          </w:p>
        </w:tc>
        <w:tc>
          <w:tcPr>
            <w:tcW w:w="4971" w:type="dxa"/>
          </w:tcPr>
          <w:p w14:paraId="3D3D1921" w14:textId="77777777" w:rsidR="00D02C1C" w:rsidRPr="00D02C1C" w:rsidRDefault="00D02C1C" w:rsidP="005F3F4D">
            <w:pPr>
              <w:rPr>
                <w:sz w:val="24"/>
                <w:szCs w:val="24"/>
                <w:lang w:val="fr-FR"/>
              </w:rPr>
            </w:pPr>
            <w:r w:rsidRPr="00D02C1C">
              <w:rPr>
                <w:sz w:val="24"/>
                <w:szCs w:val="24"/>
                <w:lang w:val="fr-FR"/>
              </w:rPr>
              <w:t xml:space="preserve">VIRBAC </w:t>
            </w:r>
          </w:p>
          <w:p w14:paraId="6BF9E2D9" w14:textId="77777777" w:rsidR="00D02C1C" w:rsidRPr="00D02C1C" w:rsidRDefault="00D02C1C" w:rsidP="005F3F4D">
            <w:pPr>
              <w:rPr>
                <w:sz w:val="24"/>
                <w:szCs w:val="24"/>
                <w:lang w:val="fr-FR"/>
              </w:rPr>
            </w:pPr>
            <w:r w:rsidRPr="00D02C1C">
              <w:rPr>
                <w:sz w:val="24"/>
                <w:szCs w:val="24"/>
                <w:lang w:val="fr-FR"/>
              </w:rPr>
              <w:t xml:space="preserve">1ère avenue - </w:t>
            </w:r>
            <w:smartTag w:uri="urn:schemas-microsoft-com:office:smarttags" w:element="metricconverter">
              <w:smartTagPr>
                <w:attr w:name="ProductID" w:val="2065 m"/>
              </w:smartTagPr>
              <w:r w:rsidRPr="00D02C1C">
                <w:rPr>
                  <w:sz w:val="24"/>
                  <w:szCs w:val="24"/>
                  <w:lang w:val="fr-FR"/>
                </w:rPr>
                <w:t>2065 M</w:t>
              </w:r>
            </w:smartTag>
            <w:r w:rsidRPr="00D02C1C">
              <w:rPr>
                <w:sz w:val="24"/>
                <w:szCs w:val="24"/>
                <w:lang w:val="fr-FR"/>
              </w:rPr>
              <w:t xml:space="preserve"> - L.I.D.</w:t>
            </w:r>
          </w:p>
          <w:p w14:paraId="6C809331" w14:textId="77777777" w:rsidR="00D02C1C" w:rsidRPr="00D02C1C" w:rsidRDefault="00D02C1C" w:rsidP="005F3F4D">
            <w:pPr>
              <w:rPr>
                <w:sz w:val="24"/>
                <w:szCs w:val="24"/>
              </w:rPr>
            </w:pPr>
            <w:r w:rsidRPr="00D02C1C">
              <w:rPr>
                <w:sz w:val="24"/>
                <w:szCs w:val="24"/>
              </w:rPr>
              <w:t xml:space="preserve">06516 CARROS </w:t>
            </w:r>
          </w:p>
          <w:p w14:paraId="1B9BC274" w14:textId="77777777" w:rsidR="00D02C1C" w:rsidRPr="00D02C1C" w:rsidRDefault="00D02C1C" w:rsidP="005F3F4D">
            <w:pPr>
              <w:rPr>
                <w:sz w:val="24"/>
                <w:szCs w:val="24"/>
                <w:lang w:val="en-US"/>
              </w:rPr>
            </w:pPr>
            <w:r w:rsidRPr="00D02C1C">
              <w:rPr>
                <w:sz w:val="24"/>
                <w:szCs w:val="24"/>
              </w:rPr>
              <w:t>France</w:t>
            </w:r>
          </w:p>
        </w:tc>
      </w:tr>
    </w:tbl>
    <w:p w14:paraId="568A2880" w14:textId="77777777" w:rsidR="00D02C1C" w:rsidRPr="00D02C1C" w:rsidRDefault="00D02C1C" w:rsidP="00D02C1C">
      <w:pPr>
        <w:tabs>
          <w:tab w:val="left" w:pos="180"/>
          <w:tab w:val="left" w:pos="360"/>
        </w:tabs>
        <w:ind w:firstLine="426"/>
        <w:jc w:val="both"/>
        <w:rPr>
          <w:b/>
          <w:color w:val="000000"/>
          <w:sz w:val="24"/>
          <w:szCs w:val="24"/>
        </w:rPr>
      </w:pPr>
      <w:r w:rsidRPr="00D02C1C">
        <w:rPr>
          <w:b/>
          <w:color w:val="000000"/>
          <w:sz w:val="24"/>
          <w:szCs w:val="24"/>
        </w:rPr>
        <w:t>9. Додаткова інформація</w:t>
      </w:r>
    </w:p>
    <w:p w14:paraId="0D4091D7" w14:textId="77777777" w:rsidR="00D02C1C" w:rsidRDefault="00D02C1C" w:rsidP="00D02C1C">
      <w:pPr>
        <w:ind w:right="454" w:firstLine="567"/>
        <w:jc w:val="both"/>
        <w:rPr>
          <w:sz w:val="24"/>
          <w:szCs w:val="24"/>
          <w:lang w:val="en-US"/>
        </w:rPr>
      </w:pPr>
    </w:p>
    <w:p w14:paraId="0127A8B2" w14:textId="77777777" w:rsidR="00D02C1C" w:rsidRDefault="00D02C1C" w:rsidP="00D02C1C">
      <w:pPr>
        <w:ind w:right="454" w:firstLine="567"/>
        <w:jc w:val="both"/>
        <w:rPr>
          <w:sz w:val="24"/>
          <w:szCs w:val="24"/>
          <w:lang w:val="en-US"/>
        </w:rPr>
      </w:pPr>
    </w:p>
    <w:p w14:paraId="697F61FE" w14:textId="77777777" w:rsidR="00D02C1C" w:rsidRDefault="00D02C1C" w:rsidP="00D02C1C">
      <w:pPr>
        <w:ind w:right="454" w:firstLine="567"/>
        <w:jc w:val="both"/>
        <w:rPr>
          <w:sz w:val="24"/>
          <w:szCs w:val="24"/>
          <w:lang w:val="en-US"/>
        </w:rPr>
      </w:pPr>
    </w:p>
    <w:p w14:paraId="56DF495B" w14:textId="77777777" w:rsidR="00D02C1C" w:rsidRDefault="00D02C1C" w:rsidP="00D02C1C">
      <w:pPr>
        <w:ind w:right="454" w:firstLine="567"/>
        <w:jc w:val="both"/>
        <w:rPr>
          <w:sz w:val="24"/>
          <w:szCs w:val="24"/>
          <w:lang w:val="en-US"/>
        </w:rPr>
      </w:pPr>
    </w:p>
    <w:p w14:paraId="4F0E0592" w14:textId="77777777" w:rsidR="00D02C1C" w:rsidRDefault="00D02C1C" w:rsidP="00D02C1C">
      <w:pPr>
        <w:ind w:right="454" w:firstLine="567"/>
        <w:jc w:val="both"/>
        <w:rPr>
          <w:sz w:val="24"/>
          <w:szCs w:val="24"/>
          <w:lang w:val="en-US"/>
        </w:rPr>
      </w:pPr>
    </w:p>
    <w:p w14:paraId="67F87FE3" w14:textId="77777777" w:rsidR="00D02C1C" w:rsidRPr="00D779DB" w:rsidRDefault="00D02C1C" w:rsidP="00D779DB">
      <w:pPr>
        <w:ind w:right="454"/>
        <w:jc w:val="both"/>
        <w:rPr>
          <w:sz w:val="24"/>
          <w:szCs w:val="24"/>
        </w:rPr>
      </w:pPr>
    </w:p>
    <w:p w14:paraId="434F1D1A" w14:textId="77777777" w:rsidR="0059365F" w:rsidRDefault="0059365F"/>
    <w:sectPr w:rsidR="0059365F" w:rsidSect="0076008B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0" w:h="16820"/>
      <w:pgMar w:top="567" w:right="454" w:bottom="454" w:left="1134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894F68" w14:textId="77777777" w:rsidR="0076008B" w:rsidRDefault="0076008B" w:rsidP="0076008B">
      <w:r>
        <w:separator/>
      </w:r>
    </w:p>
  </w:endnote>
  <w:endnote w:type="continuationSeparator" w:id="0">
    <w:p w14:paraId="281ABF2D" w14:textId="77777777" w:rsidR="0076008B" w:rsidRDefault="0076008B" w:rsidP="00760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51D11" w14:textId="77777777" w:rsidR="00145432" w:rsidRDefault="00C45926">
    <w:pPr>
      <w:pStyle w:val="a5"/>
      <w:jc w:val="center"/>
      <w:rPr>
        <w:lang w:val="ru-RU"/>
      </w:rPr>
    </w:pPr>
    <w:r>
      <w:rPr>
        <w:lang w:val="ru-RU"/>
      </w:rPr>
      <w:fldChar w:fldCharType="begin"/>
    </w:r>
    <w:r w:rsidR="00D02C1C">
      <w:rPr>
        <w:lang w:val="ru-RU"/>
      </w:rPr>
      <w:instrText>PAGE   \* MERGEFORMAT</w:instrText>
    </w:r>
    <w:r>
      <w:rPr>
        <w:lang w:val="ru-RU"/>
      </w:rPr>
      <w:fldChar w:fldCharType="separate"/>
    </w:r>
    <w:r w:rsidR="00D02C1C">
      <w:rPr>
        <w:noProof/>
        <w:lang w:val="ru-RU"/>
      </w:rPr>
      <w:t>2</w:t>
    </w:r>
    <w:r>
      <w:rPr>
        <w:lang w:val="ru-RU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788CCF" w14:textId="77777777" w:rsidR="00145432" w:rsidRDefault="00C45926">
    <w:pPr>
      <w:pStyle w:val="a5"/>
      <w:jc w:val="center"/>
      <w:rPr>
        <w:lang w:val="ru-RU"/>
      </w:rPr>
    </w:pPr>
    <w:r>
      <w:rPr>
        <w:lang w:val="ru-RU"/>
      </w:rPr>
      <w:fldChar w:fldCharType="begin"/>
    </w:r>
    <w:r w:rsidR="00D02C1C">
      <w:rPr>
        <w:lang w:val="ru-RU"/>
      </w:rPr>
      <w:instrText>PAGE   \* MERGEFORMAT</w:instrText>
    </w:r>
    <w:r>
      <w:rPr>
        <w:lang w:val="ru-RU"/>
      </w:rPr>
      <w:fldChar w:fldCharType="separate"/>
    </w:r>
    <w:r w:rsidR="00980B27">
      <w:rPr>
        <w:noProof/>
        <w:lang w:val="ru-RU"/>
      </w:rPr>
      <w:t>4</w:t>
    </w:r>
    <w:r>
      <w:rPr>
        <w:lang w:val="ru-RU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EB25B" w14:textId="77777777" w:rsidR="00145432" w:rsidRDefault="00C45926">
    <w:pPr>
      <w:pStyle w:val="a5"/>
      <w:jc w:val="center"/>
      <w:rPr>
        <w:lang w:val="ru-RU"/>
      </w:rPr>
    </w:pPr>
    <w:r>
      <w:rPr>
        <w:lang w:val="ru-RU"/>
      </w:rPr>
      <w:fldChar w:fldCharType="begin"/>
    </w:r>
    <w:r w:rsidR="00D02C1C">
      <w:rPr>
        <w:lang w:val="ru-RU"/>
      </w:rPr>
      <w:instrText>PAGE   \* MERGEFORMAT</w:instrText>
    </w:r>
    <w:r>
      <w:rPr>
        <w:lang w:val="ru-RU"/>
      </w:rPr>
      <w:fldChar w:fldCharType="separate"/>
    </w:r>
    <w:r w:rsidR="00980B27">
      <w:rPr>
        <w:noProof/>
        <w:lang w:val="ru-RU"/>
      </w:rPr>
      <w:t>1</w:t>
    </w:r>
    <w:r>
      <w:rPr>
        <w:lang w:val="ru-RU"/>
      </w:rPr>
      <w:fldChar w:fldCharType="end"/>
    </w:r>
  </w:p>
  <w:p w14:paraId="19BD11EC" w14:textId="77777777" w:rsidR="00145432" w:rsidRDefault="00145432">
    <w:pPr>
      <w:pStyle w:val="a5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DB9C23" w14:textId="77777777" w:rsidR="0076008B" w:rsidRDefault="0076008B" w:rsidP="0076008B">
      <w:r>
        <w:separator/>
      </w:r>
    </w:p>
  </w:footnote>
  <w:footnote w:type="continuationSeparator" w:id="0">
    <w:p w14:paraId="383F8655" w14:textId="77777777" w:rsidR="0076008B" w:rsidRDefault="0076008B" w:rsidP="007600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7C11D" w14:textId="77777777" w:rsidR="00145432" w:rsidRDefault="00D02C1C">
    <w:pPr>
      <w:pStyle w:val="a3"/>
      <w:jc w:val="right"/>
      <w:rPr>
        <w:sz w:val="24"/>
        <w:szCs w:val="24"/>
      </w:rPr>
    </w:pPr>
    <w:r>
      <w:rPr>
        <w:sz w:val="24"/>
        <w:szCs w:val="24"/>
      </w:rPr>
      <w:t>Продовження додатку 1</w:t>
    </w:r>
  </w:p>
  <w:p w14:paraId="2E383A3F" w14:textId="77777777" w:rsidR="00145432" w:rsidRDefault="00145432">
    <w:pPr>
      <w:pStyle w:val="a3"/>
      <w:jc w:val="right"/>
      <w:rPr>
        <w:sz w:val="24"/>
        <w:szCs w:val="24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41A15" w14:textId="77777777" w:rsidR="00145432" w:rsidRPr="003E07CD" w:rsidRDefault="00D02C1C">
    <w:pPr>
      <w:pStyle w:val="a3"/>
      <w:jc w:val="right"/>
      <w:rPr>
        <w:sz w:val="24"/>
        <w:szCs w:val="24"/>
        <w:lang w:val="ru-RU"/>
      </w:rPr>
    </w:pPr>
    <w:r>
      <w:rPr>
        <w:sz w:val="24"/>
        <w:szCs w:val="24"/>
      </w:rPr>
      <w:t>Продовження додатку 1</w:t>
    </w:r>
  </w:p>
  <w:p w14:paraId="05596F4D" w14:textId="245767F7" w:rsidR="00145432" w:rsidRPr="003E07CD" w:rsidRDefault="00D02C1C">
    <w:pPr>
      <w:pStyle w:val="a3"/>
      <w:jc w:val="right"/>
      <w:rPr>
        <w:sz w:val="24"/>
        <w:szCs w:val="24"/>
        <w:lang w:val="ru-RU"/>
      </w:rPr>
    </w:pPr>
    <w:r>
      <w:rPr>
        <w:sz w:val="24"/>
        <w:szCs w:val="24"/>
      </w:rPr>
      <w:t xml:space="preserve">до реєстраційного посвідчення </w:t>
    </w:r>
    <w:r w:rsidR="00980B27" w:rsidRPr="00980B27">
      <w:rPr>
        <w:sz w:val="24"/>
        <w:szCs w:val="24"/>
      </w:rPr>
      <w:t>АА-06000-03-15</w:t>
    </w:r>
    <w:r w:rsidRPr="003E07CD">
      <w:rPr>
        <w:sz w:val="24"/>
        <w:szCs w:val="24"/>
        <w:lang w:val="ru-RU"/>
      </w:rPr>
      <w:br/>
    </w:r>
  </w:p>
  <w:p w14:paraId="530F7E04" w14:textId="77777777" w:rsidR="00145432" w:rsidRDefault="00145432">
    <w:pPr>
      <w:pStyle w:val="a3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737BD6"/>
    <w:multiLevelType w:val="multilevel"/>
    <w:tmpl w:val="2CBEB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2C1C"/>
    <w:rsid w:val="000B676B"/>
    <w:rsid w:val="000F549A"/>
    <w:rsid w:val="00145432"/>
    <w:rsid w:val="001825D3"/>
    <w:rsid w:val="0025581B"/>
    <w:rsid w:val="00305DBB"/>
    <w:rsid w:val="0031323C"/>
    <w:rsid w:val="0059365F"/>
    <w:rsid w:val="0076008B"/>
    <w:rsid w:val="00980B27"/>
    <w:rsid w:val="00A667C2"/>
    <w:rsid w:val="00B900A9"/>
    <w:rsid w:val="00C45926"/>
    <w:rsid w:val="00D02C1C"/>
    <w:rsid w:val="00D779DB"/>
    <w:rsid w:val="00DC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4:docId w14:val="5E3C0B27"/>
  <w15:docId w15:val="{88684A90-3AA5-4559-B424-2FEB194C2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C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02C1C"/>
    <w:pPr>
      <w:keepNext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02C1C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D02C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02C1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D02C1C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2C1C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unhideWhenUsed/>
    <w:rsid w:val="00D02C1C"/>
    <w:pPr>
      <w:widowControl w:val="0"/>
      <w:snapToGrid w:val="0"/>
      <w:ind w:firstLine="851"/>
      <w:jc w:val="both"/>
    </w:pPr>
    <w:rPr>
      <w:snapToGrid w:val="0"/>
      <w:sz w:val="28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D02C1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se602b7f2">
    <w:name w:val="cse602b7f2"/>
    <w:basedOn w:val="a"/>
    <w:rsid w:val="00D02C1C"/>
    <w:pPr>
      <w:ind w:left="720"/>
      <w:jc w:val="both"/>
    </w:pPr>
    <w:rPr>
      <w:sz w:val="24"/>
      <w:szCs w:val="24"/>
      <w:lang w:eastAsia="uk-UA"/>
    </w:rPr>
  </w:style>
  <w:style w:type="character" w:customStyle="1" w:styleId="cse602b7f21">
    <w:name w:val="cse602b7f21"/>
    <w:basedOn w:val="a0"/>
    <w:rsid w:val="00D02C1C"/>
  </w:style>
  <w:style w:type="character" w:customStyle="1" w:styleId="cs5efed22f1">
    <w:name w:val="cs5efed22f1"/>
    <w:rsid w:val="00D02C1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242d954b">
    <w:name w:val="cs242d954b"/>
    <w:basedOn w:val="a"/>
    <w:rsid w:val="00D02C1C"/>
    <w:pPr>
      <w:ind w:right="-40" w:firstLine="560"/>
      <w:jc w:val="both"/>
    </w:pPr>
    <w:rPr>
      <w:sz w:val="24"/>
      <w:szCs w:val="24"/>
      <w:lang w:eastAsia="uk-UA"/>
    </w:rPr>
  </w:style>
  <w:style w:type="paragraph" w:customStyle="1" w:styleId="cs3266721a">
    <w:name w:val="cs3266721a"/>
    <w:basedOn w:val="a"/>
    <w:rsid w:val="00D02C1C"/>
    <w:pPr>
      <w:ind w:firstLine="560"/>
      <w:jc w:val="both"/>
    </w:pPr>
    <w:rPr>
      <w:sz w:val="24"/>
      <w:szCs w:val="24"/>
      <w:lang w:eastAsia="uk-UA"/>
    </w:rPr>
  </w:style>
  <w:style w:type="character" w:customStyle="1" w:styleId="cs242d954b1">
    <w:name w:val="cs242d954b1"/>
    <w:basedOn w:val="a0"/>
    <w:rsid w:val="00D02C1C"/>
  </w:style>
  <w:style w:type="character" w:customStyle="1" w:styleId="cs8f3868831">
    <w:name w:val="cs8f3868831"/>
    <w:rsid w:val="00D02C1C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character" w:customStyle="1" w:styleId="cs5efed22f2">
    <w:name w:val="cs5efed22f2"/>
    <w:rsid w:val="00D02C1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a62dfd6a1">
    <w:name w:val="csa62dfd6a1"/>
    <w:rsid w:val="00D02C1C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paragraph" w:customStyle="1" w:styleId="csfb95821c">
    <w:name w:val="csfb95821c"/>
    <w:basedOn w:val="a"/>
    <w:rsid w:val="00D02C1C"/>
    <w:pPr>
      <w:ind w:right="460" w:firstLine="560"/>
      <w:jc w:val="both"/>
    </w:pPr>
    <w:rPr>
      <w:sz w:val="24"/>
      <w:szCs w:val="24"/>
      <w:lang w:eastAsia="uk-UA"/>
    </w:rPr>
  </w:style>
  <w:style w:type="paragraph" w:customStyle="1" w:styleId="cs12a5cebc">
    <w:name w:val="cs12a5cebc"/>
    <w:basedOn w:val="a"/>
    <w:rsid w:val="00D02C1C"/>
    <w:pPr>
      <w:ind w:left="360"/>
      <w:jc w:val="both"/>
    </w:pPr>
    <w:rPr>
      <w:sz w:val="24"/>
      <w:szCs w:val="24"/>
      <w:lang w:eastAsia="uk-UA"/>
    </w:rPr>
  </w:style>
  <w:style w:type="character" w:customStyle="1" w:styleId="csfb95821c1">
    <w:name w:val="csfb95821c1"/>
    <w:basedOn w:val="a0"/>
    <w:rsid w:val="00D02C1C"/>
  </w:style>
  <w:style w:type="character" w:customStyle="1" w:styleId="cs5efed22f3">
    <w:name w:val="cs5efed22f3"/>
    <w:rsid w:val="00D02C1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a62dfd6a2">
    <w:name w:val="csa62dfd6a2"/>
    <w:rsid w:val="00D02C1C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character" w:customStyle="1" w:styleId="csfb95821c2">
    <w:name w:val="csfb95821c2"/>
    <w:basedOn w:val="a0"/>
    <w:rsid w:val="00D02C1C"/>
  </w:style>
  <w:style w:type="character" w:customStyle="1" w:styleId="cs5efed22f4">
    <w:name w:val="cs5efed22f4"/>
    <w:rsid w:val="00D02C1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5">
    <w:name w:val="cs5efed22f5"/>
    <w:rsid w:val="00D02C1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6">
    <w:name w:val="cs5efed22f6"/>
    <w:rsid w:val="00D02C1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242d954b4">
    <w:name w:val="cs242d954b4"/>
    <w:basedOn w:val="a0"/>
    <w:rsid w:val="00D02C1C"/>
  </w:style>
  <w:style w:type="character" w:customStyle="1" w:styleId="cs5efed22f7">
    <w:name w:val="cs5efed22f7"/>
    <w:rsid w:val="00D02C1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f8cba3a1">
    <w:name w:val="csf8cba3a1"/>
    <w:basedOn w:val="a"/>
    <w:rsid w:val="00D02C1C"/>
    <w:pPr>
      <w:ind w:firstLine="720"/>
    </w:pPr>
    <w:rPr>
      <w:sz w:val="24"/>
      <w:szCs w:val="24"/>
      <w:lang w:eastAsia="uk-UA"/>
    </w:rPr>
  </w:style>
  <w:style w:type="character" w:customStyle="1" w:styleId="cs5efed22f8">
    <w:name w:val="cs5efed22f8"/>
    <w:rsid w:val="00D02C1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7fb5c607">
    <w:name w:val="cs7fb5c607"/>
    <w:basedOn w:val="a"/>
    <w:rsid w:val="00D02C1C"/>
    <w:pPr>
      <w:ind w:firstLine="720"/>
      <w:jc w:val="both"/>
    </w:pPr>
    <w:rPr>
      <w:sz w:val="24"/>
      <w:szCs w:val="24"/>
      <w:lang w:eastAsia="uk-UA"/>
    </w:rPr>
  </w:style>
  <w:style w:type="paragraph" w:customStyle="1" w:styleId="cs95e872d0">
    <w:name w:val="cs95e872d0"/>
    <w:basedOn w:val="a"/>
    <w:rsid w:val="00D02C1C"/>
    <w:rPr>
      <w:sz w:val="24"/>
      <w:szCs w:val="24"/>
      <w:lang w:eastAsia="uk-UA"/>
    </w:rPr>
  </w:style>
  <w:style w:type="paragraph" w:customStyle="1" w:styleId="cs80d9435b">
    <w:name w:val="cs80d9435b"/>
    <w:basedOn w:val="a"/>
    <w:rsid w:val="00D02C1C"/>
    <w:pPr>
      <w:jc w:val="both"/>
    </w:pPr>
    <w:rPr>
      <w:sz w:val="24"/>
      <w:szCs w:val="24"/>
      <w:lang w:eastAsia="uk-UA"/>
    </w:rPr>
  </w:style>
  <w:style w:type="character" w:customStyle="1" w:styleId="csf8cba3a12">
    <w:name w:val="csf8cba3a12"/>
    <w:basedOn w:val="a0"/>
    <w:rsid w:val="00D02C1C"/>
  </w:style>
  <w:style w:type="character" w:customStyle="1" w:styleId="cs5efed22f9">
    <w:name w:val="cs5efed22f9"/>
    <w:rsid w:val="00D02C1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e4ec0d561">
    <w:name w:val="cse4ec0d561"/>
    <w:rsid w:val="00D02C1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ab6e07691">
    <w:name w:val="csab6e07691"/>
    <w:rsid w:val="00D02C1C"/>
    <w:rPr>
      <w:rFonts w:ascii="Segoe UI" w:hAnsi="Segoe UI" w:cs="Segoe UI" w:hint="default"/>
      <w:b w:val="0"/>
      <w:bCs w:val="0"/>
      <w:i w:val="0"/>
      <w:iCs w:val="0"/>
      <w:color w:val="000000"/>
      <w:sz w:val="18"/>
      <w:szCs w:val="18"/>
      <w:shd w:val="clear" w:color="auto" w:fill="auto"/>
    </w:rPr>
  </w:style>
  <w:style w:type="character" w:customStyle="1" w:styleId="cs3266721a1">
    <w:name w:val="cs3266721a1"/>
    <w:basedOn w:val="a0"/>
    <w:rsid w:val="00D02C1C"/>
  </w:style>
  <w:style w:type="character" w:customStyle="1" w:styleId="cs5efed22f10">
    <w:name w:val="cs5efed22f10"/>
    <w:rsid w:val="00D02C1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1">
    <w:name w:val="cs5efed22f11"/>
    <w:rsid w:val="00D02C1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2">
    <w:name w:val="cs5efed22f12"/>
    <w:rsid w:val="00D02C1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3">
    <w:name w:val="cs5efed22f13"/>
    <w:rsid w:val="00D02C1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4">
    <w:name w:val="cs5efed22f14"/>
    <w:rsid w:val="00D02C1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76fc46a01">
    <w:name w:val="cs76fc46a01"/>
    <w:rsid w:val="00D02C1C"/>
    <w:rPr>
      <w:rFonts w:ascii="Times New Roman" w:hAnsi="Times New Roman" w:cs="Times New Roman" w:hint="default"/>
      <w:b w:val="0"/>
      <w:bCs w:val="0"/>
      <w:i w:val="0"/>
      <w:iCs w:val="0"/>
      <w:color w:val="000000"/>
      <w:sz w:val="10"/>
      <w:szCs w:val="10"/>
      <w:shd w:val="clear" w:color="auto" w:fill="auto"/>
    </w:rPr>
  </w:style>
  <w:style w:type="character" w:customStyle="1" w:styleId="cs7fb5c6071">
    <w:name w:val="cs7fb5c6071"/>
    <w:basedOn w:val="a0"/>
    <w:rsid w:val="00D02C1C"/>
  </w:style>
  <w:style w:type="character" w:customStyle="1" w:styleId="cs5efed22f15">
    <w:name w:val="cs5efed22f15"/>
    <w:rsid w:val="00D02C1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6">
    <w:name w:val="cs5efed22f16"/>
    <w:rsid w:val="00D02C1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styleId="a7">
    <w:name w:val="Balloon Text"/>
    <w:basedOn w:val="a"/>
    <w:link w:val="a8"/>
    <w:uiPriority w:val="99"/>
    <w:semiHidden/>
    <w:unhideWhenUsed/>
    <w:rsid w:val="00B900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00A9"/>
    <w:rPr>
      <w:rFonts w:ascii="Tahoma" w:eastAsia="Times New Roman" w:hAnsi="Tahoma" w:cs="Tahoma"/>
      <w:sz w:val="16"/>
      <w:szCs w:val="16"/>
    </w:rPr>
  </w:style>
  <w:style w:type="character" w:customStyle="1" w:styleId="csf8cba3a11">
    <w:name w:val="csf8cba3a11"/>
    <w:basedOn w:val="a0"/>
    <w:rsid w:val="00B90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1366</Words>
  <Characters>7790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LONOL</dc:creator>
  <cp:keywords/>
  <dc:description/>
  <cp:lastModifiedBy>Vasyl</cp:lastModifiedBy>
  <cp:revision>11</cp:revision>
  <cp:lastPrinted>2025-10-01T09:52:00Z</cp:lastPrinted>
  <dcterms:created xsi:type="dcterms:W3CDTF">2020-01-21T13:25:00Z</dcterms:created>
  <dcterms:modified xsi:type="dcterms:W3CDTF">2025-11-21T13:31:00Z</dcterms:modified>
</cp:coreProperties>
</file>